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1F547" w14:textId="77777777" w:rsidR="00C14B7F" w:rsidRPr="00B50B2C" w:rsidRDefault="00C14B7F" w:rsidP="00C14B7F">
      <w:pPr>
        <w:jc w:val="center"/>
        <w:rPr>
          <w:b/>
          <w:bCs/>
          <w:sz w:val="56"/>
          <w:szCs w:val="56"/>
        </w:rPr>
      </w:pPr>
    </w:p>
    <w:p w14:paraId="084E2D45" w14:textId="77777777" w:rsidR="00C14B7F" w:rsidRPr="00B50B2C" w:rsidRDefault="00C14B7F" w:rsidP="00C14B7F">
      <w:pPr>
        <w:jc w:val="center"/>
        <w:rPr>
          <w:b/>
          <w:bCs/>
          <w:sz w:val="56"/>
          <w:szCs w:val="56"/>
        </w:rPr>
      </w:pPr>
    </w:p>
    <w:p w14:paraId="2EEF8DA6" w14:textId="77777777" w:rsidR="00C14B7F" w:rsidRPr="00B50B2C" w:rsidRDefault="00C14B7F" w:rsidP="00C14B7F">
      <w:pPr>
        <w:jc w:val="center"/>
        <w:rPr>
          <w:b/>
          <w:bCs/>
          <w:sz w:val="56"/>
          <w:szCs w:val="56"/>
        </w:rPr>
      </w:pPr>
    </w:p>
    <w:p w14:paraId="7C58AE70" w14:textId="77777777" w:rsidR="00C14B7F" w:rsidRPr="00B50B2C" w:rsidRDefault="00C14B7F" w:rsidP="00C14B7F">
      <w:pPr>
        <w:jc w:val="center"/>
        <w:rPr>
          <w:b/>
          <w:bCs/>
          <w:sz w:val="56"/>
          <w:szCs w:val="56"/>
        </w:rPr>
      </w:pPr>
    </w:p>
    <w:p w14:paraId="009CE9C3" w14:textId="4D714248" w:rsidR="0070268C" w:rsidRPr="00B50B2C" w:rsidRDefault="00EB4FAD" w:rsidP="00C14B7F">
      <w:pPr>
        <w:jc w:val="center"/>
        <w:rPr>
          <w:b/>
          <w:bCs/>
          <w:sz w:val="56"/>
          <w:szCs w:val="56"/>
        </w:rPr>
      </w:pPr>
      <w:r w:rsidRPr="00B50B2C">
        <w:rPr>
          <w:b/>
          <w:bCs/>
          <w:sz w:val="56"/>
          <w:szCs w:val="56"/>
        </w:rPr>
        <w:t>“</w:t>
      </w:r>
      <w:r w:rsidR="00C14B7F" w:rsidRPr="00B50B2C">
        <w:rPr>
          <w:b/>
          <w:bCs/>
          <w:sz w:val="56"/>
          <w:szCs w:val="56"/>
        </w:rPr>
        <w:t>Fit and Proper</w:t>
      </w:r>
      <w:r w:rsidRPr="00B50B2C">
        <w:rPr>
          <w:b/>
          <w:bCs/>
          <w:sz w:val="56"/>
          <w:szCs w:val="56"/>
        </w:rPr>
        <w:t>”</w:t>
      </w:r>
    </w:p>
    <w:p w14:paraId="2D9C4510" w14:textId="6500EE8A" w:rsidR="00C14B7F" w:rsidRPr="00B50B2C" w:rsidRDefault="00C14B7F" w:rsidP="00C14B7F">
      <w:pPr>
        <w:jc w:val="center"/>
      </w:pPr>
      <w:r w:rsidRPr="00B50B2C">
        <w:t xml:space="preserve">An AAE perspective on how to support </w:t>
      </w:r>
      <w:r w:rsidR="000C4117" w:rsidRPr="00B50B2C">
        <w:t>AAE’s</w:t>
      </w:r>
      <w:r w:rsidRPr="00B50B2C">
        <w:t xml:space="preserve"> Full Member Associations and promote actuaries</w:t>
      </w:r>
      <w:r w:rsidR="000C4117" w:rsidRPr="00B50B2C">
        <w:t xml:space="preserve"> and actuarial work</w:t>
      </w:r>
      <w:r w:rsidRPr="00B50B2C">
        <w:t xml:space="preserve"> across Europe</w:t>
      </w:r>
    </w:p>
    <w:p w14:paraId="7A215DA5" w14:textId="6D127475" w:rsidR="00C14B7F" w:rsidRPr="00B50B2C" w:rsidRDefault="00C14B7F" w:rsidP="00C14B7F">
      <w:pPr>
        <w:jc w:val="center"/>
        <w:rPr>
          <w:b/>
          <w:bCs/>
          <w:sz w:val="56"/>
          <w:szCs w:val="56"/>
        </w:rPr>
      </w:pPr>
    </w:p>
    <w:p w14:paraId="780A8D88" w14:textId="47E4A34D" w:rsidR="00C14B7F" w:rsidRPr="00B50B2C" w:rsidRDefault="00C14B7F" w:rsidP="00C14B7F">
      <w:pPr>
        <w:jc w:val="center"/>
        <w:rPr>
          <w:b/>
          <w:bCs/>
          <w:sz w:val="56"/>
          <w:szCs w:val="56"/>
        </w:rPr>
      </w:pPr>
    </w:p>
    <w:p w14:paraId="2959956B" w14:textId="6CC5F88B" w:rsidR="00C14B7F" w:rsidRPr="00B50B2C" w:rsidRDefault="00C14B7F" w:rsidP="00C14B7F">
      <w:pPr>
        <w:jc w:val="center"/>
        <w:rPr>
          <w:b/>
          <w:bCs/>
          <w:sz w:val="56"/>
          <w:szCs w:val="56"/>
        </w:rPr>
      </w:pPr>
    </w:p>
    <w:p w14:paraId="01DCE210" w14:textId="11D93324" w:rsidR="00C14B7F" w:rsidRPr="00B50B2C" w:rsidRDefault="00C14B7F" w:rsidP="00C14B7F">
      <w:pPr>
        <w:jc w:val="center"/>
        <w:rPr>
          <w:b/>
          <w:bCs/>
          <w:sz w:val="56"/>
          <w:szCs w:val="56"/>
        </w:rPr>
      </w:pPr>
    </w:p>
    <w:p w14:paraId="548BAFD1" w14:textId="0DE4B733" w:rsidR="00C14B7F" w:rsidRPr="00B50B2C" w:rsidRDefault="00C14B7F" w:rsidP="00C14B7F">
      <w:pPr>
        <w:jc w:val="center"/>
        <w:rPr>
          <w:b/>
          <w:bCs/>
          <w:sz w:val="56"/>
          <w:szCs w:val="56"/>
        </w:rPr>
      </w:pPr>
    </w:p>
    <w:p w14:paraId="1A54E3F1" w14:textId="45B941CF" w:rsidR="00C14B7F" w:rsidRPr="00B50B2C" w:rsidRDefault="00C14B7F" w:rsidP="00C14B7F">
      <w:pPr>
        <w:jc w:val="center"/>
        <w:rPr>
          <w:b/>
          <w:bCs/>
          <w:sz w:val="56"/>
          <w:szCs w:val="56"/>
        </w:rPr>
      </w:pPr>
    </w:p>
    <w:p w14:paraId="6F1E70F2" w14:textId="4C2D4F2F" w:rsidR="00C14B7F" w:rsidRPr="00B50B2C" w:rsidRDefault="00C14B7F" w:rsidP="00EB4FAD">
      <w:pPr>
        <w:jc w:val="center"/>
      </w:pPr>
      <w:r w:rsidRPr="00B50B2C">
        <w:rPr>
          <w:b/>
          <w:bCs/>
        </w:rPr>
        <w:t xml:space="preserve">Authors: </w:t>
      </w:r>
      <w:r w:rsidRPr="00B50B2C">
        <w:t>Lutz Wilhelmy, Falco Valkenburg, Christophe Heck</w:t>
      </w:r>
    </w:p>
    <w:p w14:paraId="00D7FFC1" w14:textId="00369152" w:rsidR="000C4117" w:rsidRPr="00B50B2C" w:rsidRDefault="000C4117" w:rsidP="00EB4FAD">
      <w:pPr>
        <w:jc w:val="center"/>
        <w:rPr>
          <w:b/>
          <w:bCs/>
        </w:rPr>
      </w:pPr>
      <w:r w:rsidRPr="00B50B2C">
        <w:rPr>
          <w:b/>
          <w:bCs/>
        </w:rPr>
        <w:t xml:space="preserve">Date: </w:t>
      </w:r>
      <w:r w:rsidR="00713FD0" w:rsidRPr="00B50B2C">
        <w:t>Thursday</w:t>
      </w:r>
      <w:r w:rsidRPr="00B50B2C">
        <w:t xml:space="preserve">, </w:t>
      </w:r>
      <w:r w:rsidR="001E0F30">
        <w:t>2</w:t>
      </w:r>
      <w:r w:rsidR="00AA456C">
        <w:t>3</w:t>
      </w:r>
      <w:r w:rsidR="00713FD0" w:rsidRPr="00B50B2C">
        <w:t xml:space="preserve"> March</w:t>
      </w:r>
      <w:r w:rsidRPr="00B50B2C">
        <w:t>, 2022</w:t>
      </w:r>
      <w:r w:rsidRPr="00B50B2C">
        <w:rPr>
          <w:b/>
          <w:bCs/>
        </w:rPr>
        <w:t xml:space="preserve"> </w:t>
      </w:r>
    </w:p>
    <w:p w14:paraId="01439AFD" w14:textId="77777777" w:rsidR="00C14B7F" w:rsidRPr="00B50B2C" w:rsidRDefault="00C14B7F">
      <w:pPr>
        <w:rPr>
          <w:sz w:val="24"/>
          <w:szCs w:val="24"/>
        </w:rPr>
      </w:pPr>
      <w:r w:rsidRPr="00B50B2C">
        <w:rPr>
          <w:sz w:val="24"/>
          <w:szCs w:val="24"/>
        </w:rPr>
        <w:br w:type="page"/>
      </w:r>
    </w:p>
    <w:p w14:paraId="091FE428" w14:textId="007AF9AD" w:rsidR="00DC2C29" w:rsidRPr="00B50B2C" w:rsidRDefault="00DC2C29" w:rsidP="00C14B7F">
      <w:pPr>
        <w:pStyle w:val="Heading1"/>
      </w:pPr>
      <w:bookmarkStart w:id="0" w:name="_Toc98928145"/>
      <w:r w:rsidRPr="00B50B2C">
        <w:lastRenderedPageBreak/>
        <w:t>Glossary</w:t>
      </w:r>
      <w:bookmarkEnd w:id="0"/>
    </w:p>
    <w:p w14:paraId="0B67CC75" w14:textId="07A0D1A5" w:rsidR="00DC2C29" w:rsidRPr="00B50B2C" w:rsidRDefault="00DC2C29" w:rsidP="00DC2C29">
      <w:r w:rsidRPr="00B50B2C">
        <w:t>AAE: Actuarial Association of Europe</w:t>
      </w:r>
    </w:p>
    <w:p w14:paraId="3F9760DD" w14:textId="0A6727A1" w:rsidR="00DC2C29" w:rsidRPr="00B50B2C" w:rsidRDefault="00DC2C29" w:rsidP="00DC2C29">
      <w:r w:rsidRPr="00B50B2C">
        <w:t>FMA: Full Member Association</w:t>
      </w:r>
    </w:p>
    <w:p w14:paraId="3267F9DC" w14:textId="59E94836" w:rsidR="00955800" w:rsidRPr="00B50B2C" w:rsidRDefault="00955800" w:rsidP="00DC2C29"/>
    <w:p w14:paraId="65842A03" w14:textId="1A4CB299" w:rsidR="00955800" w:rsidRPr="00B50B2C" w:rsidRDefault="00955800" w:rsidP="00DC2C29"/>
    <w:p w14:paraId="0B6C5494" w14:textId="55F55FB2" w:rsidR="00955800" w:rsidRPr="00B50B2C" w:rsidRDefault="00955800" w:rsidP="00DC2C29"/>
    <w:p w14:paraId="416516C4" w14:textId="77777777" w:rsidR="00955800" w:rsidRPr="00B50B2C" w:rsidRDefault="00955800" w:rsidP="00DC2C29"/>
    <w:sdt>
      <w:sdtPr>
        <w:rPr>
          <w:rFonts w:asciiTheme="minorHAnsi" w:eastAsiaTheme="minorHAnsi" w:hAnsiTheme="minorHAnsi" w:cstheme="minorBidi"/>
          <w:color w:val="auto"/>
          <w:sz w:val="22"/>
          <w:szCs w:val="22"/>
          <w:lang w:val="en-GB"/>
        </w:rPr>
        <w:id w:val="63769423"/>
        <w:docPartObj>
          <w:docPartGallery w:val="Table of Contents"/>
          <w:docPartUnique/>
        </w:docPartObj>
      </w:sdtPr>
      <w:sdtEndPr>
        <w:rPr>
          <w:b/>
          <w:bCs/>
          <w:noProof/>
        </w:rPr>
      </w:sdtEndPr>
      <w:sdtContent>
        <w:p w14:paraId="70A65C2F" w14:textId="3F3BF515" w:rsidR="00955800" w:rsidRPr="00B50B2C" w:rsidRDefault="00955800">
          <w:pPr>
            <w:pStyle w:val="TOCHeading"/>
            <w:rPr>
              <w:lang w:val="en-GB"/>
            </w:rPr>
          </w:pPr>
          <w:r w:rsidRPr="00B50B2C">
            <w:rPr>
              <w:lang w:val="en-GB"/>
            </w:rPr>
            <w:t>Contents</w:t>
          </w:r>
        </w:p>
        <w:p w14:paraId="2EE34B6C" w14:textId="2DB14E38" w:rsidR="0016665A" w:rsidRDefault="00955800">
          <w:pPr>
            <w:pStyle w:val="TOC1"/>
            <w:tabs>
              <w:tab w:val="right" w:leader="dot" w:pos="9016"/>
            </w:tabs>
            <w:rPr>
              <w:rFonts w:eastAsiaTheme="minorEastAsia"/>
              <w:noProof/>
              <w:lang w:val="en-CH" w:eastAsia="en-CH"/>
            </w:rPr>
          </w:pPr>
          <w:r w:rsidRPr="00B50B2C">
            <w:fldChar w:fldCharType="begin"/>
          </w:r>
          <w:r w:rsidRPr="00B50B2C">
            <w:instrText xml:space="preserve"> TOC \o "1-3" \h \z \u </w:instrText>
          </w:r>
          <w:r w:rsidRPr="00B50B2C">
            <w:fldChar w:fldCharType="separate"/>
          </w:r>
          <w:hyperlink w:anchor="_Toc98928145" w:history="1">
            <w:r w:rsidR="0016665A" w:rsidRPr="00D61325">
              <w:rPr>
                <w:rStyle w:val="Hyperlink"/>
                <w:noProof/>
              </w:rPr>
              <w:t>Glossary</w:t>
            </w:r>
            <w:r w:rsidR="0016665A">
              <w:rPr>
                <w:noProof/>
                <w:webHidden/>
              </w:rPr>
              <w:tab/>
            </w:r>
            <w:r w:rsidR="0016665A">
              <w:rPr>
                <w:noProof/>
                <w:webHidden/>
              </w:rPr>
              <w:fldChar w:fldCharType="begin"/>
            </w:r>
            <w:r w:rsidR="0016665A">
              <w:rPr>
                <w:noProof/>
                <w:webHidden/>
              </w:rPr>
              <w:instrText xml:space="preserve"> PAGEREF _Toc98928145 \h </w:instrText>
            </w:r>
            <w:r w:rsidR="0016665A">
              <w:rPr>
                <w:noProof/>
                <w:webHidden/>
              </w:rPr>
            </w:r>
            <w:r w:rsidR="0016665A">
              <w:rPr>
                <w:noProof/>
                <w:webHidden/>
              </w:rPr>
              <w:fldChar w:fldCharType="separate"/>
            </w:r>
            <w:r w:rsidR="0016665A">
              <w:rPr>
                <w:noProof/>
                <w:webHidden/>
              </w:rPr>
              <w:t>2</w:t>
            </w:r>
            <w:r w:rsidR="0016665A">
              <w:rPr>
                <w:noProof/>
                <w:webHidden/>
              </w:rPr>
              <w:fldChar w:fldCharType="end"/>
            </w:r>
          </w:hyperlink>
        </w:p>
        <w:p w14:paraId="60D145D3" w14:textId="6BB39A08" w:rsidR="0016665A" w:rsidRDefault="0016665A">
          <w:pPr>
            <w:pStyle w:val="TOC1"/>
            <w:tabs>
              <w:tab w:val="right" w:leader="dot" w:pos="9016"/>
            </w:tabs>
            <w:rPr>
              <w:rFonts w:eastAsiaTheme="minorEastAsia"/>
              <w:noProof/>
              <w:lang w:val="en-CH" w:eastAsia="en-CH"/>
            </w:rPr>
          </w:pPr>
          <w:hyperlink w:anchor="_Toc98928146" w:history="1">
            <w:r w:rsidRPr="00D61325">
              <w:rPr>
                <w:rStyle w:val="Hyperlink"/>
                <w:noProof/>
              </w:rPr>
              <w:t>Introduction</w:t>
            </w:r>
            <w:r>
              <w:rPr>
                <w:noProof/>
                <w:webHidden/>
              </w:rPr>
              <w:tab/>
            </w:r>
            <w:r>
              <w:rPr>
                <w:noProof/>
                <w:webHidden/>
              </w:rPr>
              <w:fldChar w:fldCharType="begin"/>
            </w:r>
            <w:r>
              <w:rPr>
                <w:noProof/>
                <w:webHidden/>
              </w:rPr>
              <w:instrText xml:space="preserve"> PAGEREF _Toc98928146 \h </w:instrText>
            </w:r>
            <w:r>
              <w:rPr>
                <w:noProof/>
                <w:webHidden/>
              </w:rPr>
            </w:r>
            <w:r>
              <w:rPr>
                <w:noProof/>
                <w:webHidden/>
              </w:rPr>
              <w:fldChar w:fldCharType="separate"/>
            </w:r>
            <w:r>
              <w:rPr>
                <w:noProof/>
                <w:webHidden/>
              </w:rPr>
              <w:t>4</w:t>
            </w:r>
            <w:r>
              <w:rPr>
                <w:noProof/>
                <w:webHidden/>
              </w:rPr>
              <w:fldChar w:fldCharType="end"/>
            </w:r>
          </w:hyperlink>
        </w:p>
        <w:p w14:paraId="57709674" w14:textId="49B0A6ED" w:rsidR="0016665A" w:rsidRDefault="0016665A">
          <w:pPr>
            <w:pStyle w:val="TOC1"/>
            <w:tabs>
              <w:tab w:val="right" w:leader="dot" w:pos="9016"/>
            </w:tabs>
            <w:rPr>
              <w:rFonts w:eastAsiaTheme="minorEastAsia"/>
              <w:noProof/>
              <w:lang w:val="en-CH" w:eastAsia="en-CH"/>
            </w:rPr>
          </w:pPr>
          <w:hyperlink w:anchor="_Toc98928147" w:history="1">
            <w:r w:rsidRPr="00D61325">
              <w:rPr>
                <w:rStyle w:val="Hyperlink"/>
                <w:noProof/>
              </w:rPr>
              <w:t>Principles</w:t>
            </w:r>
            <w:r>
              <w:rPr>
                <w:noProof/>
                <w:webHidden/>
              </w:rPr>
              <w:tab/>
            </w:r>
            <w:r>
              <w:rPr>
                <w:noProof/>
                <w:webHidden/>
              </w:rPr>
              <w:fldChar w:fldCharType="begin"/>
            </w:r>
            <w:r>
              <w:rPr>
                <w:noProof/>
                <w:webHidden/>
              </w:rPr>
              <w:instrText xml:space="preserve"> PAGEREF _Toc98928147 \h </w:instrText>
            </w:r>
            <w:r>
              <w:rPr>
                <w:noProof/>
                <w:webHidden/>
              </w:rPr>
            </w:r>
            <w:r>
              <w:rPr>
                <w:noProof/>
                <w:webHidden/>
              </w:rPr>
              <w:fldChar w:fldCharType="separate"/>
            </w:r>
            <w:r>
              <w:rPr>
                <w:noProof/>
                <w:webHidden/>
              </w:rPr>
              <w:t>5</w:t>
            </w:r>
            <w:r>
              <w:rPr>
                <w:noProof/>
                <w:webHidden/>
              </w:rPr>
              <w:fldChar w:fldCharType="end"/>
            </w:r>
          </w:hyperlink>
        </w:p>
        <w:p w14:paraId="1548C213" w14:textId="14985611" w:rsidR="0016665A" w:rsidRDefault="0016665A">
          <w:pPr>
            <w:pStyle w:val="TOC1"/>
            <w:tabs>
              <w:tab w:val="right" w:leader="dot" w:pos="9016"/>
            </w:tabs>
            <w:rPr>
              <w:rFonts w:eastAsiaTheme="minorEastAsia"/>
              <w:noProof/>
              <w:lang w:val="en-CH" w:eastAsia="en-CH"/>
            </w:rPr>
          </w:pPr>
          <w:hyperlink w:anchor="_Toc98928148" w:history="1">
            <w:r w:rsidRPr="00D61325">
              <w:rPr>
                <w:rStyle w:val="Hyperlink"/>
                <w:noProof/>
              </w:rPr>
              <w:t>What are “Fit and Proper” requirements from an AAE perspective</w:t>
            </w:r>
            <w:r>
              <w:rPr>
                <w:noProof/>
                <w:webHidden/>
              </w:rPr>
              <w:tab/>
            </w:r>
            <w:r>
              <w:rPr>
                <w:noProof/>
                <w:webHidden/>
              </w:rPr>
              <w:fldChar w:fldCharType="begin"/>
            </w:r>
            <w:r>
              <w:rPr>
                <w:noProof/>
                <w:webHidden/>
              </w:rPr>
              <w:instrText xml:space="preserve"> PAGEREF _Toc98928148 \h </w:instrText>
            </w:r>
            <w:r>
              <w:rPr>
                <w:noProof/>
                <w:webHidden/>
              </w:rPr>
            </w:r>
            <w:r>
              <w:rPr>
                <w:noProof/>
                <w:webHidden/>
              </w:rPr>
              <w:fldChar w:fldCharType="separate"/>
            </w:r>
            <w:r>
              <w:rPr>
                <w:noProof/>
                <w:webHidden/>
              </w:rPr>
              <w:t>6</w:t>
            </w:r>
            <w:r>
              <w:rPr>
                <w:noProof/>
                <w:webHidden/>
              </w:rPr>
              <w:fldChar w:fldCharType="end"/>
            </w:r>
          </w:hyperlink>
        </w:p>
        <w:p w14:paraId="234A15E4" w14:textId="45C7417A" w:rsidR="0016665A" w:rsidRDefault="0016665A">
          <w:pPr>
            <w:pStyle w:val="TOC2"/>
            <w:tabs>
              <w:tab w:val="right" w:leader="dot" w:pos="9016"/>
            </w:tabs>
            <w:rPr>
              <w:rFonts w:eastAsiaTheme="minorEastAsia"/>
              <w:noProof/>
              <w:lang w:val="en-CH" w:eastAsia="en-CH"/>
            </w:rPr>
          </w:pPr>
          <w:hyperlink w:anchor="_Toc98928149" w:history="1">
            <w:r w:rsidRPr="00D61325">
              <w:rPr>
                <w:rStyle w:val="Hyperlink"/>
                <w:noProof/>
              </w:rPr>
              <w:t>Education syllabus</w:t>
            </w:r>
            <w:r>
              <w:rPr>
                <w:noProof/>
                <w:webHidden/>
              </w:rPr>
              <w:tab/>
            </w:r>
            <w:r>
              <w:rPr>
                <w:noProof/>
                <w:webHidden/>
              </w:rPr>
              <w:fldChar w:fldCharType="begin"/>
            </w:r>
            <w:r>
              <w:rPr>
                <w:noProof/>
                <w:webHidden/>
              </w:rPr>
              <w:instrText xml:space="preserve"> PAGEREF _Toc98928149 \h </w:instrText>
            </w:r>
            <w:r>
              <w:rPr>
                <w:noProof/>
                <w:webHidden/>
              </w:rPr>
            </w:r>
            <w:r>
              <w:rPr>
                <w:noProof/>
                <w:webHidden/>
              </w:rPr>
              <w:fldChar w:fldCharType="separate"/>
            </w:r>
            <w:r>
              <w:rPr>
                <w:noProof/>
                <w:webHidden/>
              </w:rPr>
              <w:t>6</w:t>
            </w:r>
            <w:r>
              <w:rPr>
                <w:noProof/>
                <w:webHidden/>
              </w:rPr>
              <w:fldChar w:fldCharType="end"/>
            </w:r>
          </w:hyperlink>
        </w:p>
        <w:p w14:paraId="6C368E23" w14:textId="464BB618" w:rsidR="0016665A" w:rsidRDefault="0016665A">
          <w:pPr>
            <w:pStyle w:val="TOC2"/>
            <w:tabs>
              <w:tab w:val="right" w:leader="dot" w:pos="9016"/>
            </w:tabs>
            <w:rPr>
              <w:rFonts w:eastAsiaTheme="minorEastAsia"/>
              <w:noProof/>
              <w:lang w:val="en-CH" w:eastAsia="en-CH"/>
            </w:rPr>
          </w:pPr>
          <w:hyperlink w:anchor="_Toc98928150" w:history="1">
            <w:r w:rsidRPr="00D61325">
              <w:rPr>
                <w:rStyle w:val="Hyperlink"/>
                <w:noProof/>
              </w:rPr>
              <w:t>CPD Guidelines</w:t>
            </w:r>
            <w:r>
              <w:rPr>
                <w:noProof/>
                <w:webHidden/>
              </w:rPr>
              <w:tab/>
            </w:r>
            <w:r>
              <w:rPr>
                <w:noProof/>
                <w:webHidden/>
              </w:rPr>
              <w:fldChar w:fldCharType="begin"/>
            </w:r>
            <w:r>
              <w:rPr>
                <w:noProof/>
                <w:webHidden/>
              </w:rPr>
              <w:instrText xml:space="preserve"> PAGEREF _Toc98928150 \h </w:instrText>
            </w:r>
            <w:r>
              <w:rPr>
                <w:noProof/>
                <w:webHidden/>
              </w:rPr>
            </w:r>
            <w:r>
              <w:rPr>
                <w:noProof/>
                <w:webHidden/>
              </w:rPr>
              <w:fldChar w:fldCharType="separate"/>
            </w:r>
            <w:r>
              <w:rPr>
                <w:noProof/>
                <w:webHidden/>
              </w:rPr>
              <w:t>6</w:t>
            </w:r>
            <w:r>
              <w:rPr>
                <w:noProof/>
                <w:webHidden/>
              </w:rPr>
              <w:fldChar w:fldCharType="end"/>
            </w:r>
          </w:hyperlink>
        </w:p>
        <w:p w14:paraId="03F7CB68" w14:textId="4AE9C7C2" w:rsidR="0016665A" w:rsidRDefault="0016665A">
          <w:pPr>
            <w:pStyle w:val="TOC2"/>
            <w:tabs>
              <w:tab w:val="right" w:leader="dot" w:pos="9016"/>
            </w:tabs>
            <w:rPr>
              <w:rFonts w:eastAsiaTheme="minorEastAsia"/>
              <w:noProof/>
              <w:lang w:val="en-CH" w:eastAsia="en-CH"/>
            </w:rPr>
          </w:pPr>
          <w:hyperlink w:anchor="_Toc98928151" w:history="1">
            <w:r w:rsidRPr="00D61325">
              <w:rPr>
                <w:rStyle w:val="Hyperlink"/>
                <w:noProof/>
              </w:rPr>
              <w:t>Code of conduct</w:t>
            </w:r>
            <w:r>
              <w:rPr>
                <w:noProof/>
                <w:webHidden/>
              </w:rPr>
              <w:tab/>
            </w:r>
            <w:r>
              <w:rPr>
                <w:noProof/>
                <w:webHidden/>
              </w:rPr>
              <w:fldChar w:fldCharType="begin"/>
            </w:r>
            <w:r>
              <w:rPr>
                <w:noProof/>
                <w:webHidden/>
              </w:rPr>
              <w:instrText xml:space="preserve"> PAGEREF _Toc98928151 \h </w:instrText>
            </w:r>
            <w:r>
              <w:rPr>
                <w:noProof/>
                <w:webHidden/>
              </w:rPr>
            </w:r>
            <w:r>
              <w:rPr>
                <w:noProof/>
                <w:webHidden/>
              </w:rPr>
              <w:fldChar w:fldCharType="separate"/>
            </w:r>
            <w:r>
              <w:rPr>
                <w:noProof/>
                <w:webHidden/>
              </w:rPr>
              <w:t>6</w:t>
            </w:r>
            <w:r>
              <w:rPr>
                <w:noProof/>
                <w:webHidden/>
              </w:rPr>
              <w:fldChar w:fldCharType="end"/>
            </w:r>
          </w:hyperlink>
        </w:p>
        <w:p w14:paraId="5442FD77" w14:textId="6FAABDCF" w:rsidR="0016665A" w:rsidRDefault="0016665A">
          <w:pPr>
            <w:pStyle w:val="TOC2"/>
            <w:tabs>
              <w:tab w:val="right" w:leader="dot" w:pos="9016"/>
            </w:tabs>
            <w:rPr>
              <w:rFonts w:eastAsiaTheme="minorEastAsia"/>
              <w:noProof/>
              <w:lang w:val="en-CH" w:eastAsia="en-CH"/>
            </w:rPr>
          </w:pPr>
          <w:hyperlink w:anchor="_Toc98928152" w:history="1">
            <w:r w:rsidRPr="00D61325">
              <w:rPr>
                <w:rStyle w:val="Hyperlink"/>
                <w:noProof/>
              </w:rPr>
              <w:t>Disciplinary process</w:t>
            </w:r>
            <w:r>
              <w:rPr>
                <w:noProof/>
                <w:webHidden/>
              </w:rPr>
              <w:tab/>
            </w:r>
            <w:r>
              <w:rPr>
                <w:noProof/>
                <w:webHidden/>
              </w:rPr>
              <w:fldChar w:fldCharType="begin"/>
            </w:r>
            <w:r>
              <w:rPr>
                <w:noProof/>
                <w:webHidden/>
              </w:rPr>
              <w:instrText xml:space="preserve"> PAGEREF _Toc98928152 \h </w:instrText>
            </w:r>
            <w:r>
              <w:rPr>
                <w:noProof/>
                <w:webHidden/>
              </w:rPr>
            </w:r>
            <w:r>
              <w:rPr>
                <w:noProof/>
                <w:webHidden/>
              </w:rPr>
              <w:fldChar w:fldCharType="separate"/>
            </w:r>
            <w:r>
              <w:rPr>
                <w:noProof/>
                <w:webHidden/>
              </w:rPr>
              <w:t>6</w:t>
            </w:r>
            <w:r>
              <w:rPr>
                <w:noProof/>
                <w:webHidden/>
              </w:rPr>
              <w:fldChar w:fldCharType="end"/>
            </w:r>
          </w:hyperlink>
        </w:p>
        <w:p w14:paraId="2902B046" w14:textId="2B04AA55" w:rsidR="0016665A" w:rsidRDefault="0016665A">
          <w:pPr>
            <w:pStyle w:val="TOC2"/>
            <w:tabs>
              <w:tab w:val="right" w:leader="dot" w:pos="9016"/>
            </w:tabs>
            <w:rPr>
              <w:rFonts w:eastAsiaTheme="minorEastAsia"/>
              <w:noProof/>
              <w:lang w:val="en-CH" w:eastAsia="en-CH"/>
            </w:rPr>
          </w:pPr>
          <w:hyperlink w:anchor="_Toc98928153" w:history="1">
            <w:r w:rsidRPr="00D61325">
              <w:rPr>
                <w:rStyle w:val="Hyperlink"/>
                <w:noProof/>
              </w:rPr>
              <w:t>Standards</w:t>
            </w:r>
            <w:r>
              <w:rPr>
                <w:noProof/>
                <w:webHidden/>
              </w:rPr>
              <w:tab/>
            </w:r>
            <w:r>
              <w:rPr>
                <w:noProof/>
                <w:webHidden/>
              </w:rPr>
              <w:fldChar w:fldCharType="begin"/>
            </w:r>
            <w:r>
              <w:rPr>
                <w:noProof/>
                <w:webHidden/>
              </w:rPr>
              <w:instrText xml:space="preserve"> PAGEREF _Toc98928153 \h </w:instrText>
            </w:r>
            <w:r>
              <w:rPr>
                <w:noProof/>
                <w:webHidden/>
              </w:rPr>
            </w:r>
            <w:r>
              <w:rPr>
                <w:noProof/>
                <w:webHidden/>
              </w:rPr>
              <w:fldChar w:fldCharType="separate"/>
            </w:r>
            <w:r>
              <w:rPr>
                <w:noProof/>
                <w:webHidden/>
              </w:rPr>
              <w:t>6</w:t>
            </w:r>
            <w:r>
              <w:rPr>
                <w:noProof/>
                <w:webHidden/>
              </w:rPr>
              <w:fldChar w:fldCharType="end"/>
            </w:r>
          </w:hyperlink>
        </w:p>
        <w:p w14:paraId="67313270" w14:textId="3CA38BFE" w:rsidR="0016665A" w:rsidRDefault="0016665A">
          <w:pPr>
            <w:pStyle w:val="TOC1"/>
            <w:tabs>
              <w:tab w:val="right" w:leader="dot" w:pos="9016"/>
            </w:tabs>
            <w:rPr>
              <w:rFonts w:eastAsiaTheme="minorEastAsia"/>
              <w:noProof/>
              <w:lang w:val="en-CH" w:eastAsia="en-CH"/>
            </w:rPr>
          </w:pPr>
          <w:hyperlink w:anchor="_Toc98928154" w:history="1">
            <w:r w:rsidRPr="00D61325">
              <w:rPr>
                <w:rStyle w:val="Hyperlink"/>
                <w:noProof/>
              </w:rPr>
              <w:t>What are “Fit and Proper” requirements from a European Union regulation perspective</w:t>
            </w:r>
            <w:r>
              <w:rPr>
                <w:noProof/>
                <w:webHidden/>
              </w:rPr>
              <w:tab/>
            </w:r>
            <w:r>
              <w:rPr>
                <w:noProof/>
                <w:webHidden/>
              </w:rPr>
              <w:fldChar w:fldCharType="begin"/>
            </w:r>
            <w:r>
              <w:rPr>
                <w:noProof/>
                <w:webHidden/>
              </w:rPr>
              <w:instrText xml:space="preserve"> PAGEREF _Toc98928154 \h </w:instrText>
            </w:r>
            <w:r>
              <w:rPr>
                <w:noProof/>
                <w:webHidden/>
              </w:rPr>
            </w:r>
            <w:r>
              <w:rPr>
                <w:noProof/>
                <w:webHidden/>
              </w:rPr>
              <w:fldChar w:fldCharType="separate"/>
            </w:r>
            <w:r>
              <w:rPr>
                <w:noProof/>
                <w:webHidden/>
              </w:rPr>
              <w:t>7</w:t>
            </w:r>
            <w:r>
              <w:rPr>
                <w:noProof/>
                <w:webHidden/>
              </w:rPr>
              <w:fldChar w:fldCharType="end"/>
            </w:r>
          </w:hyperlink>
        </w:p>
        <w:p w14:paraId="6568D7B0" w14:textId="3213D19D" w:rsidR="0016665A" w:rsidRDefault="0016665A">
          <w:pPr>
            <w:pStyle w:val="TOC2"/>
            <w:tabs>
              <w:tab w:val="right" w:leader="dot" w:pos="9016"/>
            </w:tabs>
            <w:rPr>
              <w:rFonts w:eastAsiaTheme="minorEastAsia"/>
              <w:noProof/>
              <w:lang w:val="en-CH" w:eastAsia="en-CH"/>
            </w:rPr>
          </w:pPr>
          <w:hyperlink w:anchor="_Toc98928155" w:history="1">
            <w:r w:rsidRPr="00D61325">
              <w:rPr>
                <w:rStyle w:val="Hyperlink"/>
                <w:noProof/>
              </w:rPr>
              <w:t>Solvency II</w:t>
            </w:r>
            <w:r>
              <w:rPr>
                <w:noProof/>
                <w:webHidden/>
              </w:rPr>
              <w:tab/>
            </w:r>
            <w:r>
              <w:rPr>
                <w:noProof/>
                <w:webHidden/>
              </w:rPr>
              <w:fldChar w:fldCharType="begin"/>
            </w:r>
            <w:r>
              <w:rPr>
                <w:noProof/>
                <w:webHidden/>
              </w:rPr>
              <w:instrText xml:space="preserve"> PAGEREF _Toc98928155 \h </w:instrText>
            </w:r>
            <w:r>
              <w:rPr>
                <w:noProof/>
                <w:webHidden/>
              </w:rPr>
            </w:r>
            <w:r>
              <w:rPr>
                <w:noProof/>
                <w:webHidden/>
              </w:rPr>
              <w:fldChar w:fldCharType="separate"/>
            </w:r>
            <w:r>
              <w:rPr>
                <w:noProof/>
                <w:webHidden/>
              </w:rPr>
              <w:t>7</w:t>
            </w:r>
            <w:r>
              <w:rPr>
                <w:noProof/>
                <w:webHidden/>
              </w:rPr>
              <w:fldChar w:fldCharType="end"/>
            </w:r>
          </w:hyperlink>
        </w:p>
        <w:p w14:paraId="02277573" w14:textId="23198FEB" w:rsidR="0016665A" w:rsidRDefault="0016665A">
          <w:pPr>
            <w:pStyle w:val="TOC3"/>
            <w:tabs>
              <w:tab w:val="right" w:leader="dot" w:pos="9016"/>
            </w:tabs>
            <w:rPr>
              <w:rFonts w:eastAsiaTheme="minorEastAsia"/>
              <w:noProof/>
              <w:lang w:val="en-CH" w:eastAsia="en-CH"/>
            </w:rPr>
          </w:pPr>
          <w:hyperlink w:anchor="_Toc98928156" w:history="1">
            <w:r w:rsidRPr="00D61325">
              <w:rPr>
                <w:rStyle w:val="Hyperlink"/>
                <w:noProof/>
              </w:rPr>
              <w:t>Method</w:t>
            </w:r>
            <w:r>
              <w:rPr>
                <w:noProof/>
                <w:webHidden/>
              </w:rPr>
              <w:tab/>
            </w:r>
            <w:r>
              <w:rPr>
                <w:noProof/>
                <w:webHidden/>
              </w:rPr>
              <w:fldChar w:fldCharType="begin"/>
            </w:r>
            <w:r>
              <w:rPr>
                <w:noProof/>
                <w:webHidden/>
              </w:rPr>
              <w:instrText xml:space="preserve"> PAGEREF _Toc98928156 \h </w:instrText>
            </w:r>
            <w:r>
              <w:rPr>
                <w:noProof/>
                <w:webHidden/>
              </w:rPr>
            </w:r>
            <w:r>
              <w:rPr>
                <w:noProof/>
                <w:webHidden/>
              </w:rPr>
              <w:fldChar w:fldCharType="separate"/>
            </w:r>
            <w:r>
              <w:rPr>
                <w:noProof/>
                <w:webHidden/>
              </w:rPr>
              <w:t>7</w:t>
            </w:r>
            <w:r>
              <w:rPr>
                <w:noProof/>
                <w:webHidden/>
              </w:rPr>
              <w:fldChar w:fldCharType="end"/>
            </w:r>
          </w:hyperlink>
        </w:p>
        <w:p w14:paraId="3ED16F94" w14:textId="4B37708F" w:rsidR="0016665A" w:rsidRDefault="0016665A">
          <w:pPr>
            <w:pStyle w:val="TOC3"/>
            <w:tabs>
              <w:tab w:val="right" w:leader="dot" w:pos="9016"/>
            </w:tabs>
            <w:rPr>
              <w:rFonts w:eastAsiaTheme="minorEastAsia"/>
              <w:noProof/>
              <w:lang w:val="en-CH" w:eastAsia="en-CH"/>
            </w:rPr>
          </w:pPr>
          <w:hyperlink w:anchor="_Toc98928157" w:history="1">
            <w:r w:rsidRPr="00D61325">
              <w:rPr>
                <w:rStyle w:val="Hyperlink"/>
                <w:noProof/>
              </w:rPr>
              <w:t>General requirement to be fit and proper</w:t>
            </w:r>
            <w:r>
              <w:rPr>
                <w:noProof/>
                <w:webHidden/>
              </w:rPr>
              <w:tab/>
            </w:r>
            <w:r>
              <w:rPr>
                <w:noProof/>
                <w:webHidden/>
              </w:rPr>
              <w:fldChar w:fldCharType="begin"/>
            </w:r>
            <w:r>
              <w:rPr>
                <w:noProof/>
                <w:webHidden/>
              </w:rPr>
              <w:instrText xml:space="preserve"> PAGEREF _Toc98928157 \h </w:instrText>
            </w:r>
            <w:r>
              <w:rPr>
                <w:noProof/>
                <w:webHidden/>
              </w:rPr>
            </w:r>
            <w:r>
              <w:rPr>
                <w:noProof/>
                <w:webHidden/>
              </w:rPr>
              <w:fldChar w:fldCharType="separate"/>
            </w:r>
            <w:r>
              <w:rPr>
                <w:noProof/>
                <w:webHidden/>
              </w:rPr>
              <w:t>8</w:t>
            </w:r>
            <w:r>
              <w:rPr>
                <w:noProof/>
                <w:webHidden/>
              </w:rPr>
              <w:fldChar w:fldCharType="end"/>
            </w:r>
          </w:hyperlink>
        </w:p>
        <w:p w14:paraId="03B26075" w14:textId="3A627B29" w:rsidR="0016665A" w:rsidRDefault="0016665A">
          <w:pPr>
            <w:pStyle w:val="TOC3"/>
            <w:tabs>
              <w:tab w:val="right" w:leader="dot" w:pos="9016"/>
            </w:tabs>
            <w:rPr>
              <w:rFonts w:eastAsiaTheme="minorEastAsia"/>
              <w:noProof/>
              <w:lang w:val="en-CH" w:eastAsia="en-CH"/>
            </w:rPr>
          </w:pPr>
          <w:hyperlink w:anchor="_Toc98928158" w:history="1">
            <w:r w:rsidRPr="00D61325">
              <w:rPr>
                <w:rStyle w:val="Hyperlink"/>
                <w:noProof/>
              </w:rPr>
              <w:t>Activities with actuarial character by function (incomplete)</w:t>
            </w:r>
            <w:r>
              <w:rPr>
                <w:noProof/>
                <w:webHidden/>
              </w:rPr>
              <w:tab/>
            </w:r>
            <w:r>
              <w:rPr>
                <w:noProof/>
                <w:webHidden/>
              </w:rPr>
              <w:fldChar w:fldCharType="begin"/>
            </w:r>
            <w:r>
              <w:rPr>
                <w:noProof/>
                <w:webHidden/>
              </w:rPr>
              <w:instrText xml:space="preserve"> PAGEREF _Toc98928158 \h </w:instrText>
            </w:r>
            <w:r>
              <w:rPr>
                <w:noProof/>
                <w:webHidden/>
              </w:rPr>
            </w:r>
            <w:r>
              <w:rPr>
                <w:noProof/>
                <w:webHidden/>
              </w:rPr>
              <w:fldChar w:fldCharType="separate"/>
            </w:r>
            <w:r>
              <w:rPr>
                <w:noProof/>
                <w:webHidden/>
              </w:rPr>
              <w:t>8</w:t>
            </w:r>
            <w:r>
              <w:rPr>
                <w:noProof/>
                <w:webHidden/>
              </w:rPr>
              <w:fldChar w:fldCharType="end"/>
            </w:r>
          </w:hyperlink>
        </w:p>
        <w:p w14:paraId="6D2B0AE5" w14:textId="728841D7" w:rsidR="0016665A" w:rsidRDefault="0016665A">
          <w:pPr>
            <w:pStyle w:val="TOC3"/>
            <w:tabs>
              <w:tab w:val="right" w:leader="dot" w:pos="9016"/>
            </w:tabs>
            <w:rPr>
              <w:rFonts w:eastAsiaTheme="minorEastAsia"/>
              <w:noProof/>
              <w:lang w:val="en-CH" w:eastAsia="en-CH"/>
            </w:rPr>
          </w:pPr>
          <w:hyperlink w:anchor="_Toc98928159" w:history="1">
            <w:r w:rsidRPr="00D61325">
              <w:rPr>
                <w:rStyle w:val="Hyperlink"/>
                <w:noProof/>
              </w:rPr>
              <w:t>Solvency and financial conditions reports</w:t>
            </w:r>
            <w:r>
              <w:rPr>
                <w:noProof/>
                <w:webHidden/>
              </w:rPr>
              <w:tab/>
            </w:r>
            <w:r>
              <w:rPr>
                <w:noProof/>
                <w:webHidden/>
              </w:rPr>
              <w:fldChar w:fldCharType="begin"/>
            </w:r>
            <w:r>
              <w:rPr>
                <w:noProof/>
                <w:webHidden/>
              </w:rPr>
              <w:instrText xml:space="preserve"> PAGEREF _Toc98928159 \h </w:instrText>
            </w:r>
            <w:r>
              <w:rPr>
                <w:noProof/>
                <w:webHidden/>
              </w:rPr>
            </w:r>
            <w:r>
              <w:rPr>
                <w:noProof/>
                <w:webHidden/>
              </w:rPr>
              <w:fldChar w:fldCharType="separate"/>
            </w:r>
            <w:r>
              <w:rPr>
                <w:noProof/>
                <w:webHidden/>
              </w:rPr>
              <w:t>9</w:t>
            </w:r>
            <w:r>
              <w:rPr>
                <w:noProof/>
                <w:webHidden/>
              </w:rPr>
              <w:fldChar w:fldCharType="end"/>
            </w:r>
          </w:hyperlink>
        </w:p>
        <w:p w14:paraId="274DDB58" w14:textId="611C342E" w:rsidR="0016665A" w:rsidRDefault="0016665A">
          <w:pPr>
            <w:pStyle w:val="TOC3"/>
            <w:tabs>
              <w:tab w:val="right" w:leader="dot" w:pos="9016"/>
            </w:tabs>
            <w:rPr>
              <w:rFonts w:eastAsiaTheme="minorEastAsia"/>
              <w:noProof/>
              <w:lang w:val="en-CH" w:eastAsia="en-CH"/>
            </w:rPr>
          </w:pPr>
          <w:hyperlink w:anchor="_Toc98928160" w:history="1">
            <w:r w:rsidRPr="00D61325">
              <w:rPr>
                <w:rStyle w:val="Hyperlink"/>
                <w:noProof/>
              </w:rPr>
              <w:t>Solvency II - appendix</w:t>
            </w:r>
            <w:r>
              <w:rPr>
                <w:noProof/>
                <w:webHidden/>
              </w:rPr>
              <w:tab/>
            </w:r>
            <w:r>
              <w:rPr>
                <w:noProof/>
                <w:webHidden/>
              </w:rPr>
              <w:fldChar w:fldCharType="begin"/>
            </w:r>
            <w:r>
              <w:rPr>
                <w:noProof/>
                <w:webHidden/>
              </w:rPr>
              <w:instrText xml:space="preserve"> PAGEREF _Toc98928160 \h </w:instrText>
            </w:r>
            <w:r>
              <w:rPr>
                <w:noProof/>
                <w:webHidden/>
              </w:rPr>
            </w:r>
            <w:r>
              <w:rPr>
                <w:noProof/>
                <w:webHidden/>
              </w:rPr>
              <w:fldChar w:fldCharType="separate"/>
            </w:r>
            <w:r>
              <w:rPr>
                <w:noProof/>
                <w:webHidden/>
              </w:rPr>
              <w:t>10</w:t>
            </w:r>
            <w:r>
              <w:rPr>
                <w:noProof/>
                <w:webHidden/>
              </w:rPr>
              <w:fldChar w:fldCharType="end"/>
            </w:r>
          </w:hyperlink>
        </w:p>
        <w:p w14:paraId="70E48506" w14:textId="0981D4BC" w:rsidR="0016665A" w:rsidRDefault="0016665A">
          <w:pPr>
            <w:pStyle w:val="TOC2"/>
            <w:tabs>
              <w:tab w:val="right" w:leader="dot" w:pos="9016"/>
            </w:tabs>
            <w:rPr>
              <w:rFonts w:eastAsiaTheme="minorEastAsia"/>
              <w:noProof/>
              <w:lang w:val="en-CH" w:eastAsia="en-CH"/>
            </w:rPr>
          </w:pPr>
          <w:hyperlink w:anchor="_Toc98928161" w:history="1">
            <w:r w:rsidRPr="00D61325">
              <w:rPr>
                <w:rStyle w:val="Hyperlink"/>
                <w:noProof/>
              </w:rPr>
              <w:t>IORP II</w:t>
            </w:r>
            <w:r>
              <w:rPr>
                <w:noProof/>
                <w:webHidden/>
              </w:rPr>
              <w:tab/>
            </w:r>
            <w:r>
              <w:rPr>
                <w:noProof/>
                <w:webHidden/>
              </w:rPr>
              <w:fldChar w:fldCharType="begin"/>
            </w:r>
            <w:r>
              <w:rPr>
                <w:noProof/>
                <w:webHidden/>
              </w:rPr>
              <w:instrText xml:space="preserve"> PAGEREF _Toc98928161 \h </w:instrText>
            </w:r>
            <w:r>
              <w:rPr>
                <w:noProof/>
                <w:webHidden/>
              </w:rPr>
            </w:r>
            <w:r>
              <w:rPr>
                <w:noProof/>
                <w:webHidden/>
              </w:rPr>
              <w:fldChar w:fldCharType="separate"/>
            </w:r>
            <w:r>
              <w:rPr>
                <w:noProof/>
                <w:webHidden/>
              </w:rPr>
              <w:t>16</w:t>
            </w:r>
            <w:r>
              <w:rPr>
                <w:noProof/>
                <w:webHidden/>
              </w:rPr>
              <w:fldChar w:fldCharType="end"/>
            </w:r>
          </w:hyperlink>
        </w:p>
        <w:p w14:paraId="09D03104" w14:textId="62CC19F7" w:rsidR="0016665A" w:rsidRDefault="0016665A">
          <w:pPr>
            <w:pStyle w:val="TOC3"/>
            <w:tabs>
              <w:tab w:val="right" w:leader="dot" w:pos="9016"/>
            </w:tabs>
            <w:rPr>
              <w:rFonts w:eastAsiaTheme="minorEastAsia"/>
              <w:noProof/>
              <w:lang w:val="en-CH" w:eastAsia="en-CH"/>
            </w:rPr>
          </w:pPr>
          <w:hyperlink w:anchor="_Toc98928162" w:history="1">
            <w:r w:rsidRPr="00D61325">
              <w:rPr>
                <w:rStyle w:val="Hyperlink"/>
                <w:noProof/>
              </w:rPr>
              <w:t>Regulation</w:t>
            </w:r>
            <w:r>
              <w:rPr>
                <w:noProof/>
                <w:webHidden/>
              </w:rPr>
              <w:tab/>
            </w:r>
            <w:r>
              <w:rPr>
                <w:noProof/>
                <w:webHidden/>
              </w:rPr>
              <w:fldChar w:fldCharType="begin"/>
            </w:r>
            <w:r>
              <w:rPr>
                <w:noProof/>
                <w:webHidden/>
              </w:rPr>
              <w:instrText xml:space="preserve"> PAGEREF _Toc98928162 \h </w:instrText>
            </w:r>
            <w:r>
              <w:rPr>
                <w:noProof/>
                <w:webHidden/>
              </w:rPr>
            </w:r>
            <w:r>
              <w:rPr>
                <w:noProof/>
                <w:webHidden/>
              </w:rPr>
              <w:fldChar w:fldCharType="separate"/>
            </w:r>
            <w:r>
              <w:rPr>
                <w:noProof/>
                <w:webHidden/>
              </w:rPr>
              <w:t>16</w:t>
            </w:r>
            <w:r>
              <w:rPr>
                <w:noProof/>
                <w:webHidden/>
              </w:rPr>
              <w:fldChar w:fldCharType="end"/>
            </w:r>
          </w:hyperlink>
        </w:p>
        <w:p w14:paraId="12F5276B" w14:textId="734322D8" w:rsidR="0016665A" w:rsidRDefault="0016665A">
          <w:pPr>
            <w:pStyle w:val="TOC3"/>
            <w:tabs>
              <w:tab w:val="right" w:leader="dot" w:pos="9016"/>
            </w:tabs>
            <w:rPr>
              <w:rFonts w:eastAsiaTheme="minorEastAsia"/>
              <w:noProof/>
              <w:lang w:val="en-CH" w:eastAsia="en-CH"/>
            </w:rPr>
          </w:pPr>
          <w:hyperlink w:anchor="_Toc98928163" w:history="1">
            <w:r w:rsidRPr="00D61325">
              <w:rPr>
                <w:rStyle w:val="Hyperlink"/>
                <w:noProof/>
              </w:rPr>
              <w:t>IORP II “Fit and Proper” requirements and matching with AAE requirements</w:t>
            </w:r>
            <w:r>
              <w:rPr>
                <w:noProof/>
                <w:webHidden/>
              </w:rPr>
              <w:tab/>
            </w:r>
            <w:r>
              <w:rPr>
                <w:noProof/>
                <w:webHidden/>
              </w:rPr>
              <w:fldChar w:fldCharType="begin"/>
            </w:r>
            <w:r>
              <w:rPr>
                <w:noProof/>
                <w:webHidden/>
              </w:rPr>
              <w:instrText xml:space="preserve"> PAGEREF _Toc98928163 \h </w:instrText>
            </w:r>
            <w:r>
              <w:rPr>
                <w:noProof/>
                <w:webHidden/>
              </w:rPr>
            </w:r>
            <w:r>
              <w:rPr>
                <w:noProof/>
                <w:webHidden/>
              </w:rPr>
              <w:fldChar w:fldCharType="separate"/>
            </w:r>
            <w:r>
              <w:rPr>
                <w:noProof/>
                <w:webHidden/>
              </w:rPr>
              <w:t>25</w:t>
            </w:r>
            <w:r>
              <w:rPr>
                <w:noProof/>
                <w:webHidden/>
              </w:rPr>
              <w:fldChar w:fldCharType="end"/>
            </w:r>
          </w:hyperlink>
        </w:p>
        <w:p w14:paraId="61F5F9DA" w14:textId="213CF0C4" w:rsidR="0016665A" w:rsidRDefault="0016665A">
          <w:pPr>
            <w:pStyle w:val="TOC2"/>
            <w:tabs>
              <w:tab w:val="right" w:leader="dot" w:pos="9016"/>
            </w:tabs>
            <w:rPr>
              <w:rFonts w:eastAsiaTheme="minorEastAsia"/>
              <w:noProof/>
              <w:lang w:val="en-CH" w:eastAsia="en-CH"/>
            </w:rPr>
          </w:pPr>
          <w:hyperlink w:anchor="_Toc98928164" w:history="1">
            <w:r w:rsidRPr="00D61325">
              <w:rPr>
                <w:rStyle w:val="Hyperlink"/>
                <w:noProof/>
              </w:rPr>
              <w:t>Accounting</w:t>
            </w:r>
            <w:r>
              <w:rPr>
                <w:noProof/>
                <w:webHidden/>
              </w:rPr>
              <w:tab/>
            </w:r>
            <w:r>
              <w:rPr>
                <w:noProof/>
                <w:webHidden/>
              </w:rPr>
              <w:fldChar w:fldCharType="begin"/>
            </w:r>
            <w:r>
              <w:rPr>
                <w:noProof/>
                <w:webHidden/>
              </w:rPr>
              <w:instrText xml:space="preserve"> PAGEREF _Toc98928164 \h </w:instrText>
            </w:r>
            <w:r>
              <w:rPr>
                <w:noProof/>
                <w:webHidden/>
              </w:rPr>
            </w:r>
            <w:r>
              <w:rPr>
                <w:noProof/>
                <w:webHidden/>
              </w:rPr>
              <w:fldChar w:fldCharType="separate"/>
            </w:r>
            <w:r>
              <w:rPr>
                <w:noProof/>
                <w:webHidden/>
              </w:rPr>
              <w:t>30</w:t>
            </w:r>
            <w:r>
              <w:rPr>
                <w:noProof/>
                <w:webHidden/>
              </w:rPr>
              <w:fldChar w:fldCharType="end"/>
            </w:r>
          </w:hyperlink>
        </w:p>
        <w:p w14:paraId="347F1310" w14:textId="542D439C" w:rsidR="0016665A" w:rsidRDefault="0016665A">
          <w:pPr>
            <w:pStyle w:val="TOC2"/>
            <w:tabs>
              <w:tab w:val="right" w:leader="dot" w:pos="9016"/>
            </w:tabs>
            <w:rPr>
              <w:rFonts w:eastAsiaTheme="minorEastAsia"/>
              <w:noProof/>
              <w:lang w:val="en-CH" w:eastAsia="en-CH"/>
            </w:rPr>
          </w:pPr>
          <w:hyperlink w:anchor="_Toc98928165" w:history="1">
            <w:r w:rsidRPr="00D61325">
              <w:rPr>
                <w:rStyle w:val="Hyperlink"/>
                <w:noProof/>
              </w:rPr>
              <w:t>Performance reporting</w:t>
            </w:r>
            <w:r>
              <w:rPr>
                <w:noProof/>
                <w:webHidden/>
              </w:rPr>
              <w:tab/>
            </w:r>
            <w:r>
              <w:rPr>
                <w:noProof/>
                <w:webHidden/>
              </w:rPr>
              <w:fldChar w:fldCharType="begin"/>
            </w:r>
            <w:r>
              <w:rPr>
                <w:noProof/>
                <w:webHidden/>
              </w:rPr>
              <w:instrText xml:space="preserve"> PAGEREF _Toc98928165 \h </w:instrText>
            </w:r>
            <w:r>
              <w:rPr>
                <w:noProof/>
                <w:webHidden/>
              </w:rPr>
            </w:r>
            <w:r>
              <w:rPr>
                <w:noProof/>
                <w:webHidden/>
              </w:rPr>
              <w:fldChar w:fldCharType="separate"/>
            </w:r>
            <w:r>
              <w:rPr>
                <w:noProof/>
                <w:webHidden/>
              </w:rPr>
              <w:t>30</w:t>
            </w:r>
            <w:r>
              <w:rPr>
                <w:noProof/>
                <w:webHidden/>
              </w:rPr>
              <w:fldChar w:fldCharType="end"/>
            </w:r>
          </w:hyperlink>
        </w:p>
        <w:p w14:paraId="0A0B11C0" w14:textId="02B2BBF4" w:rsidR="0016665A" w:rsidRDefault="0016665A">
          <w:pPr>
            <w:pStyle w:val="TOC2"/>
            <w:tabs>
              <w:tab w:val="right" w:leader="dot" w:pos="9016"/>
            </w:tabs>
            <w:rPr>
              <w:rFonts w:eastAsiaTheme="minorEastAsia"/>
              <w:noProof/>
              <w:lang w:val="en-CH" w:eastAsia="en-CH"/>
            </w:rPr>
          </w:pPr>
          <w:hyperlink w:anchor="_Toc98928166" w:history="1">
            <w:r w:rsidRPr="00D61325">
              <w:rPr>
                <w:rStyle w:val="Hyperlink"/>
                <w:noProof/>
              </w:rPr>
              <w:t>GDPR</w:t>
            </w:r>
            <w:r>
              <w:rPr>
                <w:noProof/>
                <w:webHidden/>
              </w:rPr>
              <w:tab/>
            </w:r>
            <w:r>
              <w:rPr>
                <w:noProof/>
                <w:webHidden/>
              </w:rPr>
              <w:fldChar w:fldCharType="begin"/>
            </w:r>
            <w:r>
              <w:rPr>
                <w:noProof/>
                <w:webHidden/>
              </w:rPr>
              <w:instrText xml:space="preserve"> PAGEREF _Toc98928166 \h </w:instrText>
            </w:r>
            <w:r>
              <w:rPr>
                <w:noProof/>
                <w:webHidden/>
              </w:rPr>
            </w:r>
            <w:r>
              <w:rPr>
                <w:noProof/>
                <w:webHidden/>
              </w:rPr>
              <w:fldChar w:fldCharType="separate"/>
            </w:r>
            <w:r>
              <w:rPr>
                <w:noProof/>
                <w:webHidden/>
              </w:rPr>
              <w:t>30</w:t>
            </w:r>
            <w:r>
              <w:rPr>
                <w:noProof/>
                <w:webHidden/>
              </w:rPr>
              <w:fldChar w:fldCharType="end"/>
            </w:r>
          </w:hyperlink>
        </w:p>
        <w:p w14:paraId="65B4AA6B" w14:textId="27B05931" w:rsidR="0016665A" w:rsidRDefault="0016665A">
          <w:pPr>
            <w:pStyle w:val="TOC2"/>
            <w:tabs>
              <w:tab w:val="right" w:leader="dot" w:pos="9016"/>
            </w:tabs>
            <w:rPr>
              <w:rFonts w:eastAsiaTheme="minorEastAsia"/>
              <w:noProof/>
              <w:lang w:val="en-CH" w:eastAsia="en-CH"/>
            </w:rPr>
          </w:pPr>
          <w:hyperlink w:anchor="_Toc98928167" w:history="1">
            <w:r w:rsidRPr="00D61325">
              <w:rPr>
                <w:rStyle w:val="Hyperlink"/>
                <w:noProof/>
              </w:rPr>
              <w:t>SFDR</w:t>
            </w:r>
            <w:r>
              <w:rPr>
                <w:noProof/>
                <w:webHidden/>
              </w:rPr>
              <w:tab/>
            </w:r>
            <w:r>
              <w:rPr>
                <w:noProof/>
                <w:webHidden/>
              </w:rPr>
              <w:fldChar w:fldCharType="begin"/>
            </w:r>
            <w:r>
              <w:rPr>
                <w:noProof/>
                <w:webHidden/>
              </w:rPr>
              <w:instrText xml:space="preserve"> PAGEREF _Toc98928167 \h </w:instrText>
            </w:r>
            <w:r>
              <w:rPr>
                <w:noProof/>
                <w:webHidden/>
              </w:rPr>
            </w:r>
            <w:r>
              <w:rPr>
                <w:noProof/>
                <w:webHidden/>
              </w:rPr>
              <w:fldChar w:fldCharType="separate"/>
            </w:r>
            <w:r>
              <w:rPr>
                <w:noProof/>
                <w:webHidden/>
              </w:rPr>
              <w:t>30</w:t>
            </w:r>
            <w:r>
              <w:rPr>
                <w:noProof/>
                <w:webHidden/>
              </w:rPr>
              <w:fldChar w:fldCharType="end"/>
            </w:r>
          </w:hyperlink>
        </w:p>
        <w:p w14:paraId="5EFAC980" w14:textId="20E8766A" w:rsidR="0016665A" w:rsidRDefault="0016665A">
          <w:pPr>
            <w:pStyle w:val="TOC2"/>
            <w:tabs>
              <w:tab w:val="right" w:leader="dot" w:pos="9016"/>
            </w:tabs>
            <w:rPr>
              <w:rFonts w:eastAsiaTheme="minorEastAsia"/>
              <w:noProof/>
              <w:lang w:val="en-CH" w:eastAsia="en-CH"/>
            </w:rPr>
          </w:pPr>
          <w:hyperlink w:anchor="_Toc98928168" w:history="1">
            <w:r w:rsidRPr="00D61325">
              <w:rPr>
                <w:rStyle w:val="Hyperlink"/>
                <w:noProof/>
              </w:rPr>
              <w:t>PEPP</w:t>
            </w:r>
            <w:r>
              <w:rPr>
                <w:noProof/>
                <w:webHidden/>
              </w:rPr>
              <w:tab/>
            </w:r>
            <w:r>
              <w:rPr>
                <w:noProof/>
                <w:webHidden/>
              </w:rPr>
              <w:fldChar w:fldCharType="begin"/>
            </w:r>
            <w:r>
              <w:rPr>
                <w:noProof/>
                <w:webHidden/>
              </w:rPr>
              <w:instrText xml:space="preserve"> PAGEREF _Toc98928168 \h </w:instrText>
            </w:r>
            <w:r>
              <w:rPr>
                <w:noProof/>
                <w:webHidden/>
              </w:rPr>
            </w:r>
            <w:r>
              <w:rPr>
                <w:noProof/>
                <w:webHidden/>
              </w:rPr>
              <w:fldChar w:fldCharType="separate"/>
            </w:r>
            <w:r>
              <w:rPr>
                <w:noProof/>
                <w:webHidden/>
              </w:rPr>
              <w:t>30</w:t>
            </w:r>
            <w:r>
              <w:rPr>
                <w:noProof/>
                <w:webHidden/>
              </w:rPr>
              <w:fldChar w:fldCharType="end"/>
            </w:r>
          </w:hyperlink>
        </w:p>
        <w:p w14:paraId="56110C4A" w14:textId="344CA24E" w:rsidR="0016665A" w:rsidRDefault="0016665A">
          <w:pPr>
            <w:pStyle w:val="TOC2"/>
            <w:tabs>
              <w:tab w:val="right" w:leader="dot" w:pos="9016"/>
            </w:tabs>
            <w:rPr>
              <w:rFonts w:eastAsiaTheme="minorEastAsia"/>
              <w:noProof/>
              <w:lang w:val="en-CH" w:eastAsia="en-CH"/>
            </w:rPr>
          </w:pPr>
          <w:hyperlink w:anchor="_Toc98928169" w:history="1">
            <w:r w:rsidRPr="00D61325">
              <w:rPr>
                <w:rStyle w:val="Hyperlink"/>
                <w:noProof/>
              </w:rPr>
              <w:t>PROPOSALS FO​​R A RELEVANT AND DYNAMIC EU SUSTAINABILITY REPORTING STANDARD-SETTING</w:t>
            </w:r>
            <w:r>
              <w:rPr>
                <w:noProof/>
                <w:webHidden/>
              </w:rPr>
              <w:tab/>
            </w:r>
            <w:r>
              <w:rPr>
                <w:noProof/>
                <w:webHidden/>
              </w:rPr>
              <w:fldChar w:fldCharType="begin"/>
            </w:r>
            <w:r>
              <w:rPr>
                <w:noProof/>
                <w:webHidden/>
              </w:rPr>
              <w:instrText xml:space="preserve"> PAGEREF _Toc98928169 \h </w:instrText>
            </w:r>
            <w:r>
              <w:rPr>
                <w:noProof/>
                <w:webHidden/>
              </w:rPr>
            </w:r>
            <w:r>
              <w:rPr>
                <w:noProof/>
                <w:webHidden/>
              </w:rPr>
              <w:fldChar w:fldCharType="separate"/>
            </w:r>
            <w:r>
              <w:rPr>
                <w:noProof/>
                <w:webHidden/>
              </w:rPr>
              <w:t>30</w:t>
            </w:r>
            <w:r>
              <w:rPr>
                <w:noProof/>
                <w:webHidden/>
              </w:rPr>
              <w:fldChar w:fldCharType="end"/>
            </w:r>
          </w:hyperlink>
        </w:p>
        <w:p w14:paraId="67115616" w14:textId="56617770" w:rsidR="0016665A" w:rsidRDefault="0016665A">
          <w:pPr>
            <w:pStyle w:val="TOC1"/>
            <w:tabs>
              <w:tab w:val="right" w:leader="dot" w:pos="9016"/>
            </w:tabs>
            <w:rPr>
              <w:rFonts w:eastAsiaTheme="minorEastAsia"/>
              <w:noProof/>
              <w:lang w:val="en-CH" w:eastAsia="en-CH"/>
            </w:rPr>
          </w:pPr>
          <w:hyperlink w:anchor="_Toc98928170" w:history="1">
            <w:r w:rsidRPr="00D61325">
              <w:rPr>
                <w:rStyle w:val="Hyperlink"/>
                <w:noProof/>
              </w:rPr>
              <w:t>How do we ensure that actuarial work is subject to “Fit and Proper” requirements</w:t>
            </w:r>
            <w:r>
              <w:rPr>
                <w:noProof/>
                <w:webHidden/>
              </w:rPr>
              <w:tab/>
            </w:r>
            <w:r>
              <w:rPr>
                <w:noProof/>
                <w:webHidden/>
              </w:rPr>
              <w:fldChar w:fldCharType="begin"/>
            </w:r>
            <w:r>
              <w:rPr>
                <w:noProof/>
                <w:webHidden/>
              </w:rPr>
              <w:instrText xml:space="preserve"> PAGEREF _Toc98928170 \h </w:instrText>
            </w:r>
            <w:r>
              <w:rPr>
                <w:noProof/>
                <w:webHidden/>
              </w:rPr>
            </w:r>
            <w:r>
              <w:rPr>
                <w:noProof/>
                <w:webHidden/>
              </w:rPr>
              <w:fldChar w:fldCharType="separate"/>
            </w:r>
            <w:r>
              <w:rPr>
                <w:noProof/>
                <w:webHidden/>
              </w:rPr>
              <w:t>31</w:t>
            </w:r>
            <w:r>
              <w:rPr>
                <w:noProof/>
                <w:webHidden/>
              </w:rPr>
              <w:fldChar w:fldCharType="end"/>
            </w:r>
          </w:hyperlink>
        </w:p>
        <w:p w14:paraId="1F2076B7" w14:textId="53D53AD3" w:rsidR="0016665A" w:rsidRDefault="0016665A">
          <w:pPr>
            <w:pStyle w:val="TOC2"/>
            <w:tabs>
              <w:tab w:val="right" w:leader="dot" w:pos="9016"/>
            </w:tabs>
            <w:rPr>
              <w:rFonts w:eastAsiaTheme="minorEastAsia"/>
              <w:noProof/>
              <w:lang w:val="en-CH" w:eastAsia="en-CH"/>
            </w:rPr>
          </w:pPr>
          <w:hyperlink w:anchor="_Toc98928171" w:history="1">
            <w:r w:rsidRPr="00D61325">
              <w:rPr>
                <w:rStyle w:val="Hyperlink"/>
                <w:noProof/>
              </w:rPr>
              <w:t>Systemic actuarial activity</w:t>
            </w:r>
            <w:r>
              <w:rPr>
                <w:noProof/>
                <w:webHidden/>
              </w:rPr>
              <w:tab/>
            </w:r>
            <w:r>
              <w:rPr>
                <w:noProof/>
                <w:webHidden/>
              </w:rPr>
              <w:fldChar w:fldCharType="begin"/>
            </w:r>
            <w:r>
              <w:rPr>
                <w:noProof/>
                <w:webHidden/>
              </w:rPr>
              <w:instrText xml:space="preserve"> PAGEREF _Toc98928171 \h </w:instrText>
            </w:r>
            <w:r>
              <w:rPr>
                <w:noProof/>
                <w:webHidden/>
              </w:rPr>
            </w:r>
            <w:r>
              <w:rPr>
                <w:noProof/>
                <w:webHidden/>
              </w:rPr>
              <w:fldChar w:fldCharType="separate"/>
            </w:r>
            <w:r>
              <w:rPr>
                <w:noProof/>
                <w:webHidden/>
              </w:rPr>
              <w:t>31</w:t>
            </w:r>
            <w:r>
              <w:rPr>
                <w:noProof/>
                <w:webHidden/>
              </w:rPr>
              <w:fldChar w:fldCharType="end"/>
            </w:r>
          </w:hyperlink>
        </w:p>
        <w:p w14:paraId="3B771376" w14:textId="650B2E3B" w:rsidR="0016665A" w:rsidRDefault="0016665A">
          <w:pPr>
            <w:pStyle w:val="TOC2"/>
            <w:tabs>
              <w:tab w:val="right" w:leader="dot" w:pos="9016"/>
            </w:tabs>
            <w:rPr>
              <w:rFonts w:eastAsiaTheme="minorEastAsia"/>
              <w:noProof/>
              <w:lang w:val="en-CH" w:eastAsia="en-CH"/>
            </w:rPr>
          </w:pPr>
          <w:hyperlink w:anchor="_Toc98928172" w:history="1">
            <w:r w:rsidRPr="00D61325">
              <w:rPr>
                <w:rStyle w:val="Hyperlink"/>
                <w:noProof/>
              </w:rPr>
              <w:t>Non-systemic actuarial activity</w:t>
            </w:r>
            <w:r>
              <w:rPr>
                <w:noProof/>
                <w:webHidden/>
              </w:rPr>
              <w:tab/>
            </w:r>
            <w:r>
              <w:rPr>
                <w:noProof/>
                <w:webHidden/>
              </w:rPr>
              <w:fldChar w:fldCharType="begin"/>
            </w:r>
            <w:r>
              <w:rPr>
                <w:noProof/>
                <w:webHidden/>
              </w:rPr>
              <w:instrText xml:space="preserve"> PAGEREF _Toc98928172 \h </w:instrText>
            </w:r>
            <w:r>
              <w:rPr>
                <w:noProof/>
                <w:webHidden/>
              </w:rPr>
            </w:r>
            <w:r>
              <w:rPr>
                <w:noProof/>
                <w:webHidden/>
              </w:rPr>
              <w:fldChar w:fldCharType="separate"/>
            </w:r>
            <w:r>
              <w:rPr>
                <w:noProof/>
                <w:webHidden/>
              </w:rPr>
              <w:t>31</w:t>
            </w:r>
            <w:r>
              <w:rPr>
                <w:noProof/>
                <w:webHidden/>
              </w:rPr>
              <w:fldChar w:fldCharType="end"/>
            </w:r>
          </w:hyperlink>
        </w:p>
        <w:p w14:paraId="62326C8F" w14:textId="25B30C1C" w:rsidR="0016665A" w:rsidRDefault="0016665A">
          <w:pPr>
            <w:pStyle w:val="TOC1"/>
            <w:tabs>
              <w:tab w:val="right" w:leader="dot" w:pos="9016"/>
            </w:tabs>
            <w:rPr>
              <w:rFonts w:eastAsiaTheme="minorEastAsia"/>
              <w:noProof/>
              <w:lang w:val="en-CH" w:eastAsia="en-CH"/>
            </w:rPr>
          </w:pPr>
          <w:hyperlink w:anchor="_Toc98928173" w:history="1">
            <w:r w:rsidRPr="00D61325">
              <w:rPr>
                <w:rStyle w:val="Hyperlink"/>
                <w:noProof/>
              </w:rPr>
              <w:t>Appendix on definition of latest techniques</w:t>
            </w:r>
            <w:r>
              <w:rPr>
                <w:noProof/>
                <w:webHidden/>
              </w:rPr>
              <w:tab/>
            </w:r>
            <w:r>
              <w:rPr>
                <w:noProof/>
                <w:webHidden/>
              </w:rPr>
              <w:fldChar w:fldCharType="begin"/>
            </w:r>
            <w:r>
              <w:rPr>
                <w:noProof/>
                <w:webHidden/>
              </w:rPr>
              <w:instrText xml:space="preserve"> PAGEREF _Toc98928173 \h </w:instrText>
            </w:r>
            <w:r>
              <w:rPr>
                <w:noProof/>
                <w:webHidden/>
              </w:rPr>
            </w:r>
            <w:r>
              <w:rPr>
                <w:noProof/>
                <w:webHidden/>
              </w:rPr>
              <w:fldChar w:fldCharType="separate"/>
            </w:r>
            <w:r>
              <w:rPr>
                <w:noProof/>
                <w:webHidden/>
              </w:rPr>
              <w:t>31</w:t>
            </w:r>
            <w:r>
              <w:rPr>
                <w:noProof/>
                <w:webHidden/>
              </w:rPr>
              <w:fldChar w:fldCharType="end"/>
            </w:r>
          </w:hyperlink>
        </w:p>
        <w:p w14:paraId="392B581B" w14:textId="437B89DC" w:rsidR="00955800" w:rsidRPr="00B50B2C" w:rsidRDefault="00955800">
          <w:r w:rsidRPr="00B50B2C">
            <w:rPr>
              <w:b/>
              <w:bCs/>
              <w:noProof/>
            </w:rPr>
            <w:fldChar w:fldCharType="end"/>
          </w:r>
        </w:p>
      </w:sdtContent>
    </w:sdt>
    <w:p w14:paraId="642BC305" w14:textId="77777777" w:rsidR="004D4FFE" w:rsidRPr="00B50B2C" w:rsidRDefault="004D4FFE">
      <w:pPr>
        <w:rPr>
          <w:rFonts w:asciiTheme="majorHAnsi" w:eastAsiaTheme="majorEastAsia" w:hAnsiTheme="majorHAnsi" w:cstheme="majorBidi"/>
          <w:color w:val="2F5496" w:themeColor="accent1" w:themeShade="BF"/>
          <w:sz w:val="32"/>
          <w:szCs w:val="32"/>
        </w:rPr>
      </w:pPr>
      <w:r w:rsidRPr="00B50B2C">
        <w:br w:type="page"/>
      </w:r>
    </w:p>
    <w:p w14:paraId="1F17F8D9" w14:textId="07EE8332" w:rsidR="00C14B7F" w:rsidRPr="00B50B2C" w:rsidRDefault="00C14B7F" w:rsidP="00C14B7F">
      <w:pPr>
        <w:pStyle w:val="Heading1"/>
      </w:pPr>
      <w:bookmarkStart w:id="1" w:name="_Toc98928146"/>
      <w:r w:rsidRPr="00B50B2C">
        <w:lastRenderedPageBreak/>
        <w:t>Introduction</w:t>
      </w:r>
      <w:bookmarkEnd w:id="1"/>
    </w:p>
    <w:p w14:paraId="4FA70674" w14:textId="7DE576F2" w:rsidR="00EB4FAD" w:rsidRPr="00B50B2C" w:rsidRDefault="00EB4FAD" w:rsidP="00EB4FAD">
      <w:pPr>
        <w:jc w:val="both"/>
      </w:pPr>
      <w:r w:rsidRPr="00B50B2C">
        <w:t xml:space="preserve">The AAE currently has 37 member associations in 36 European countries, representing over 27,000 actuaries. In each country, the requirements for doing actuarial work differs. In some countries, some actuarial activities are regulated by law and some are not. For the activities regulated by law, the appointment </w:t>
      </w:r>
      <w:r w:rsidR="00DC2C29" w:rsidRPr="00B50B2C">
        <w:t xml:space="preserve">of a body controlling the actuarial activity </w:t>
      </w:r>
      <w:r w:rsidRPr="00B50B2C">
        <w:t xml:space="preserve">and </w:t>
      </w:r>
      <w:r w:rsidR="00DC2C29" w:rsidRPr="00B50B2C">
        <w:t xml:space="preserve">the </w:t>
      </w:r>
      <w:r w:rsidRPr="00B50B2C">
        <w:t>control of the actuarial activities</w:t>
      </w:r>
      <w:r w:rsidR="00DC2C29" w:rsidRPr="00B50B2C">
        <w:t xml:space="preserve"> </w:t>
      </w:r>
      <w:r w:rsidRPr="00B50B2C">
        <w:t xml:space="preserve">can either be delegated to </w:t>
      </w:r>
      <w:r w:rsidR="00DC2C29" w:rsidRPr="00B50B2C">
        <w:t>a</w:t>
      </w:r>
      <w:r w:rsidRPr="00B50B2C">
        <w:t xml:space="preserve"> professional body (i.e. local actuarial association) or kept within the realm of the regulator.</w:t>
      </w:r>
    </w:p>
    <w:p w14:paraId="247BF1E6" w14:textId="4DBE91C8" w:rsidR="002A20FF" w:rsidRPr="00B50B2C" w:rsidRDefault="00DC2C29" w:rsidP="002A20FF">
      <w:pPr>
        <w:jc w:val="both"/>
      </w:pPr>
      <w:r w:rsidRPr="00B50B2C">
        <w:t>After several years of analysis made on legal recognition, reserved activities and the promotion of the actuarial profession, the AAE concluded that there are major differences between local regulations of AAE’s FMAs and promoting local legal recognition and/or reserved activities</w:t>
      </w:r>
      <w:r w:rsidR="004D4FFE" w:rsidRPr="00B50B2C">
        <w:t xml:space="preserve"> locally</w:t>
      </w:r>
      <w:r w:rsidRPr="00B50B2C">
        <w:t xml:space="preserve"> </w:t>
      </w:r>
      <w:r w:rsidR="004D4FFE" w:rsidRPr="00B50B2C">
        <w:t>will be</w:t>
      </w:r>
      <w:r w:rsidRPr="00B50B2C">
        <w:t xml:space="preserve"> very challenging</w:t>
      </w:r>
      <w:r w:rsidR="004D4FFE" w:rsidRPr="00B50B2C">
        <w:t xml:space="preserve">. In fact, there are major differences between </w:t>
      </w:r>
      <w:r w:rsidRPr="00B50B2C">
        <w:t>local regulations</w:t>
      </w:r>
      <w:r w:rsidR="004D4FFE" w:rsidRPr="00B50B2C">
        <w:t xml:space="preserve"> and views that regulator have on a same topic</w:t>
      </w:r>
      <w:r w:rsidRPr="00B50B2C">
        <w:t xml:space="preserve">. But more importantly, several FMA raised that </w:t>
      </w:r>
      <w:r w:rsidR="004D4FFE" w:rsidRPr="00B50B2C">
        <w:t>the AAE promoting legal recognition and/or reserved activities</w:t>
      </w:r>
      <w:r w:rsidRPr="00B50B2C">
        <w:t xml:space="preserve"> would be perceived to be pushing self-serving </w:t>
      </w:r>
      <w:r w:rsidR="004D4FFE" w:rsidRPr="00B50B2C">
        <w:t>interests</w:t>
      </w:r>
      <w:r w:rsidRPr="00B50B2C">
        <w:t xml:space="preserve"> which </w:t>
      </w:r>
      <w:r w:rsidR="004D4FFE" w:rsidRPr="00B50B2C">
        <w:t>would very likely</w:t>
      </w:r>
      <w:r w:rsidRPr="00B50B2C">
        <w:t xml:space="preserve"> back-fire</w:t>
      </w:r>
      <w:r w:rsidR="004D4FFE" w:rsidRPr="00B50B2C">
        <w:t xml:space="preserve"> and therefore hinder the achievement of our AAE’s goal to promote the highest standard of actuarial work across Europe</w:t>
      </w:r>
      <w:r w:rsidRPr="00B50B2C">
        <w:t xml:space="preserve">. Therefore, the AAE concluded that </w:t>
      </w:r>
      <w:r w:rsidR="004D4FFE" w:rsidRPr="00B50B2C">
        <w:t xml:space="preserve">best way forward is to promote </w:t>
      </w:r>
      <w:r w:rsidRPr="00B50B2C">
        <w:t>the professionalism and the education level of actuaries</w:t>
      </w:r>
      <w:r w:rsidR="004D4FFE" w:rsidRPr="00B50B2C">
        <w:t xml:space="preserve"> across Europe</w:t>
      </w:r>
      <w:r w:rsidRPr="00B50B2C">
        <w:t xml:space="preserve"> </w:t>
      </w:r>
      <w:r w:rsidR="004D4FFE" w:rsidRPr="00B50B2C">
        <w:t xml:space="preserve">to protect the profession and the industries in which the profession is active. This also means that the AAE should promote, at a European level, that non-actuaries doing actuarial work should also follow the same high standards as actuaries. </w:t>
      </w:r>
      <w:r w:rsidR="002A20FF" w:rsidRPr="00B50B2C">
        <w:t xml:space="preserve">Consequently, based on </w:t>
      </w:r>
      <w:r w:rsidR="002A20FF" w:rsidRPr="00B50B2C">
        <w:fldChar w:fldCharType="begin"/>
      </w:r>
      <w:r w:rsidR="002A20FF" w:rsidRPr="00B50B2C">
        <w:instrText xml:space="preserve"> REF _Ref96346229 \h </w:instrText>
      </w:r>
      <w:r w:rsidR="002A20FF" w:rsidRPr="00B50B2C">
        <w:fldChar w:fldCharType="separate"/>
      </w:r>
      <w:r w:rsidR="002A20FF" w:rsidRPr="00B50B2C">
        <w:t xml:space="preserve">Figure </w:t>
      </w:r>
      <w:r w:rsidR="002A20FF" w:rsidRPr="00B50B2C">
        <w:rPr>
          <w:noProof/>
        </w:rPr>
        <w:t>1</w:t>
      </w:r>
      <w:r w:rsidR="002A20FF" w:rsidRPr="00B50B2C">
        <w:fldChar w:fldCharType="end"/>
      </w:r>
      <w:r w:rsidR="002A20FF" w:rsidRPr="00B50B2C">
        <w:t xml:space="preserve"> below, the best way forward to achieve this goal is to define minimum “Fit and Proper” requirements for actuarial activity and promote those on a European level with the AAE and locally (if relevant) with the FMAs.</w:t>
      </w:r>
    </w:p>
    <w:p w14:paraId="22EB8A23" w14:textId="77777777" w:rsidR="002A20FF" w:rsidRPr="00B50B2C" w:rsidRDefault="002A20FF" w:rsidP="002A20FF">
      <w:pPr>
        <w:jc w:val="both"/>
      </w:pPr>
    </w:p>
    <w:p w14:paraId="0F079483" w14:textId="77777777" w:rsidR="002A20FF" w:rsidRPr="00B50B2C" w:rsidRDefault="002A20FF" w:rsidP="002A20FF">
      <w:pPr>
        <w:keepNext/>
        <w:jc w:val="both"/>
      </w:pPr>
      <w:r w:rsidRPr="00B50B2C">
        <w:rPr>
          <w:noProof/>
        </w:rPr>
        <w:drawing>
          <wp:inline distT="0" distB="0" distL="0" distR="0" wp14:anchorId="5195A695" wp14:editId="5ED73882">
            <wp:extent cx="5731510" cy="3133702"/>
            <wp:effectExtent l="19050" t="19050" r="21590" b="10160"/>
            <wp:docPr id="1" name="Picture 1"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imeline&#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4756" r="4497"/>
                    <a:stretch/>
                  </pic:blipFill>
                  <pic:spPr bwMode="auto">
                    <a:xfrm>
                      <a:off x="0" y="0"/>
                      <a:ext cx="5731510" cy="3133702"/>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0EE801A8" w14:textId="4CB47FBF" w:rsidR="002A20FF" w:rsidRPr="00B50B2C" w:rsidRDefault="002A20FF" w:rsidP="002A20FF">
      <w:pPr>
        <w:pStyle w:val="Caption"/>
        <w:jc w:val="center"/>
      </w:pPr>
      <w:bookmarkStart w:id="2" w:name="_Ref96346229"/>
      <w:r w:rsidRPr="00B50B2C">
        <w:t xml:space="preserve">Figure </w:t>
      </w:r>
      <w:r w:rsidR="0016665A">
        <w:fldChar w:fldCharType="begin"/>
      </w:r>
      <w:r w:rsidR="0016665A">
        <w:instrText xml:space="preserve"> SEQ Figure \* ARABIC </w:instrText>
      </w:r>
      <w:r w:rsidR="0016665A">
        <w:fldChar w:fldCharType="separate"/>
      </w:r>
      <w:r w:rsidRPr="00B50B2C">
        <w:rPr>
          <w:noProof/>
        </w:rPr>
        <w:t>1</w:t>
      </w:r>
      <w:r w:rsidR="0016665A">
        <w:rPr>
          <w:noProof/>
        </w:rPr>
        <w:fldChar w:fldCharType="end"/>
      </w:r>
      <w:bookmarkEnd w:id="2"/>
      <w:r w:rsidRPr="00B50B2C">
        <w:t>: "Fit and Proper" - the common denominator</w:t>
      </w:r>
    </w:p>
    <w:p w14:paraId="63AC2710" w14:textId="77777777" w:rsidR="002A20FF" w:rsidRPr="00B50B2C" w:rsidRDefault="002A20FF" w:rsidP="00C14B7F"/>
    <w:p w14:paraId="44A9FD8E" w14:textId="411F2A72" w:rsidR="00EB4FAD" w:rsidRPr="00B50B2C" w:rsidRDefault="002A20FF" w:rsidP="002A20FF">
      <w:pPr>
        <w:jc w:val="both"/>
        <w:rPr>
          <w:b/>
          <w:bCs/>
        </w:rPr>
      </w:pPr>
      <w:r w:rsidRPr="00B50B2C">
        <w:rPr>
          <w:b/>
          <w:bCs/>
        </w:rPr>
        <w:t>Therefore, the goal of this paper is to define 1.) what is “Fit and Proper” 2.) how actuaries are “Fit and Proper” and 3.) how to ensure that any actuarial work is subject to some “Fit and Proper” requirements.</w:t>
      </w:r>
    </w:p>
    <w:p w14:paraId="37D5F5CA" w14:textId="4B126DC7" w:rsidR="00C14B7F" w:rsidRPr="00B50B2C" w:rsidRDefault="00C14B7F" w:rsidP="00C14B7F">
      <w:pPr>
        <w:jc w:val="center"/>
      </w:pPr>
    </w:p>
    <w:p w14:paraId="1011DD50" w14:textId="77777777" w:rsidR="00C14B7F" w:rsidRPr="00B50B2C" w:rsidRDefault="00C14B7F" w:rsidP="00C14B7F"/>
    <w:p w14:paraId="0F3C6E36" w14:textId="6BCFB2B6" w:rsidR="00C14B7F" w:rsidRPr="00B50B2C" w:rsidRDefault="00C14B7F" w:rsidP="00C14B7F">
      <w:pPr>
        <w:pStyle w:val="Heading1"/>
      </w:pPr>
      <w:bookmarkStart w:id="3" w:name="_Toc98928147"/>
      <w:r w:rsidRPr="00B50B2C">
        <w:t>Principles</w:t>
      </w:r>
      <w:bookmarkEnd w:id="3"/>
    </w:p>
    <w:p w14:paraId="364AE53A" w14:textId="20B41BE7" w:rsidR="00C14B7F" w:rsidRPr="00B50B2C" w:rsidRDefault="00EB4FAD" w:rsidP="00AA456C">
      <w:pPr>
        <w:pStyle w:val="ListParagraph"/>
        <w:numPr>
          <w:ilvl w:val="0"/>
          <w:numId w:val="1"/>
        </w:numPr>
        <w:jc w:val="both"/>
      </w:pPr>
      <w:r w:rsidRPr="00B50B2C">
        <w:rPr>
          <w:b/>
          <w:bCs/>
        </w:rPr>
        <w:t>No perception of self-serving profession:</w:t>
      </w:r>
      <w:r w:rsidRPr="00B50B2C">
        <w:t xml:space="preserve"> the actuarial profession cannot be perceived trying to create a monopoly for the profession. The actuarial profession should rather aim to make its members achieve the highest standards and support stakeholders to identify and implement the relevant standards with regards to Fit and Proper.</w:t>
      </w:r>
    </w:p>
    <w:p w14:paraId="7561BF0A" w14:textId="77777777" w:rsidR="00EB4FAD" w:rsidRPr="00B50B2C" w:rsidRDefault="00EB4FAD" w:rsidP="00AA456C">
      <w:pPr>
        <w:pStyle w:val="ListParagraph"/>
        <w:jc w:val="both"/>
      </w:pPr>
    </w:p>
    <w:p w14:paraId="307CEAD7" w14:textId="77777777" w:rsidR="00C14B7F" w:rsidRPr="00B50B2C" w:rsidRDefault="00C14B7F" w:rsidP="00AA456C">
      <w:pPr>
        <w:pStyle w:val="ListParagraph"/>
        <w:numPr>
          <w:ilvl w:val="0"/>
          <w:numId w:val="1"/>
        </w:numPr>
        <w:jc w:val="both"/>
        <w:rPr>
          <w:b/>
          <w:bCs/>
        </w:rPr>
      </w:pPr>
      <w:r w:rsidRPr="00B50B2C">
        <w:rPr>
          <w:b/>
          <w:bCs/>
        </w:rPr>
        <w:t>Subsidiarity:</w:t>
      </w:r>
    </w:p>
    <w:p w14:paraId="3DC7E722" w14:textId="0E7D2702" w:rsidR="00C14B7F" w:rsidRPr="00B50B2C" w:rsidRDefault="00C14B7F" w:rsidP="00AA456C">
      <w:pPr>
        <w:pStyle w:val="ListParagraph"/>
        <w:numPr>
          <w:ilvl w:val="1"/>
          <w:numId w:val="1"/>
        </w:numPr>
        <w:jc w:val="both"/>
      </w:pPr>
      <w:r w:rsidRPr="00B50B2C">
        <w:t>Local promotion of Fit and Proper to be done by FMAs (with, if requested, AAE’s support);</w:t>
      </w:r>
    </w:p>
    <w:p w14:paraId="42E94BAB" w14:textId="4BE2ABC0" w:rsidR="00C14B7F" w:rsidRPr="00B50B2C" w:rsidRDefault="00C14B7F" w:rsidP="00AA456C">
      <w:pPr>
        <w:pStyle w:val="ListParagraph"/>
        <w:numPr>
          <w:ilvl w:val="1"/>
          <w:numId w:val="1"/>
        </w:numPr>
        <w:jc w:val="both"/>
      </w:pPr>
      <w:r w:rsidRPr="00B50B2C">
        <w:t xml:space="preserve">European promotion of Fit and Proper to be done by the AAE as representative of FMAs. </w:t>
      </w:r>
    </w:p>
    <w:p w14:paraId="51E3B5D2" w14:textId="4B5EE681" w:rsidR="00F41044" w:rsidRPr="00B50B2C" w:rsidRDefault="00F41044" w:rsidP="00AA456C">
      <w:pPr>
        <w:jc w:val="both"/>
      </w:pPr>
      <w:r w:rsidRPr="00B50B2C">
        <w:br w:type="page"/>
      </w:r>
    </w:p>
    <w:p w14:paraId="49FBB94A" w14:textId="168B7296" w:rsidR="00F41044" w:rsidRPr="00B50B2C" w:rsidRDefault="00F41044" w:rsidP="00F41044">
      <w:pPr>
        <w:pStyle w:val="Heading1"/>
      </w:pPr>
      <w:bookmarkStart w:id="4" w:name="_Toc98928148"/>
      <w:r w:rsidRPr="00B50B2C">
        <w:lastRenderedPageBreak/>
        <w:t xml:space="preserve">What </w:t>
      </w:r>
      <w:r w:rsidR="00395C51" w:rsidRPr="00B50B2C">
        <w:t>are</w:t>
      </w:r>
      <w:r w:rsidRPr="00B50B2C">
        <w:t xml:space="preserve"> </w:t>
      </w:r>
      <w:r w:rsidR="00395C51" w:rsidRPr="00B50B2C">
        <w:t>“Fit and Proper”</w:t>
      </w:r>
      <w:r w:rsidR="00384371" w:rsidRPr="00B50B2C">
        <w:t xml:space="preserve"> requirements from an AAE perspective</w:t>
      </w:r>
      <w:bookmarkEnd w:id="4"/>
    </w:p>
    <w:p w14:paraId="59003754" w14:textId="77777777" w:rsidR="00F41044" w:rsidRPr="00B50B2C" w:rsidRDefault="00F41044" w:rsidP="00F41044">
      <w:pPr>
        <w:pStyle w:val="Heading2"/>
      </w:pPr>
      <w:bookmarkStart w:id="5" w:name="_Toc98928149"/>
      <w:commentRangeStart w:id="6"/>
      <w:r w:rsidRPr="00B50B2C">
        <w:t>Education syllabus</w:t>
      </w:r>
      <w:bookmarkEnd w:id="5"/>
    </w:p>
    <w:p w14:paraId="78577D7C" w14:textId="77777777" w:rsidR="00F41044" w:rsidRPr="00B50B2C" w:rsidRDefault="00F41044" w:rsidP="00F41044">
      <w:pPr>
        <w:pStyle w:val="Heading2"/>
      </w:pPr>
      <w:bookmarkStart w:id="7" w:name="_Toc98928150"/>
      <w:r w:rsidRPr="00B50B2C">
        <w:t>CPD Guidelines</w:t>
      </w:r>
      <w:bookmarkEnd w:id="7"/>
    </w:p>
    <w:p w14:paraId="4F75F46F" w14:textId="77777777" w:rsidR="00F41044" w:rsidRPr="00B50B2C" w:rsidRDefault="00F41044" w:rsidP="00F41044">
      <w:pPr>
        <w:pStyle w:val="Heading2"/>
      </w:pPr>
      <w:bookmarkStart w:id="8" w:name="_Toc98928151"/>
      <w:r w:rsidRPr="00B50B2C">
        <w:t>Code of conduct</w:t>
      </w:r>
      <w:bookmarkEnd w:id="8"/>
    </w:p>
    <w:p w14:paraId="7B2F1FDC" w14:textId="77777777" w:rsidR="00F41044" w:rsidRPr="00B50B2C" w:rsidRDefault="00F41044" w:rsidP="00F41044">
      <w:pPr>
        <w:pStyle w:val="Heading2"/>
      </w:pPr>
      <w:bookmarkStart w:id="9" w:name="_Toc98928152"/>
      <w:r w:rsidRPr="00B50B2C">
        <w:t>Disciplinary process</w:t>
      </w:r>
      <w:bookmarkEnd w:id="9"/>
    </w:p>
    <w:p w14:paraId="59E63D72" w14:textId="3830062B" w:rsidR="00F41044" w:rsidRPr="00B50B2C" w:rsidRDefault="00F41044" w:rsidP="00F41044">
      <w:pPr>
        <w:pStyle w:val="Heading2"/>
      </w:pPr>
      <w:bookmarkStart w:id="10" w:name="_Toc98928153"/>
      <w:r w:rsidRPr="00B50B2C">
        <w:t>Standards</w:t>
      </w:r>
      <w:commentRangeEnd w:id="6"/>
      <w:r w:rsidR="002447D4">
        <w:rPr>
          <w:rStyle w:val="CommentReference"/>
          <w:rFonts w:asciiTheme="minorHAnsi" w:eastAsiaTheme="minorHAnsi" w:hAnsiTheme="minorHAnsi" w:cstheme="minorBidi"/>
          <w:color w:val="auto"/>
        </w:rPr>
        <w:commentReference w:id="6"/>
      </w:r>
      <w:bookmarkEnd w:id="10"/>
    </w:p>
    <w:p w14:paraId="25696EBF" w14:textId="58CA6808" w:rsidR="002B462F" w:rsidRPr="00B50B2C" w:rsidRDefault="002B462F" w:rsidP="002B462F"/>
    <w:p w14:paraId="6805E228" w14:textId="44C1FDE9" w:rsidR="002B462F" w:rsidRPr="00B50B2C" w:rsidRDefault="002B462F" w:rsidP="002B462F"/>
    <w:p w14:paraId="6136A444" w14:textId="0848AFA1" w:rsidR="002B462F" w:rsidRPr="00B50B2C" w:rsidRDefault="002B462F" w:rsidP="002B462F"/>
    <w:p w14:paraId="67866EAE" w14:textId="2B50F615" w:rsidR="002B462F" w:rsidRPr="00B50B2C" w:rsidRDefault="002B462F" w:rsidP="002B462F"/>
    <w:p w14:paraId="5BFD5A8B" w14:textId="21877B50" w:rsidR="002B462F" w:rsidRPr="00B50B2C" w:rsidRDefault="002B462F" w:rsidP="002B462F"/>
    <w:p w14:paraId="6592665B" w14:textId="3C6D9709" w:rsidR="002B462F" w:rsidRPr="00B50B2C" w:rsidRDefault="002B462F" w:rsidP="002B462F"/>
    <w:p w14:paraId="2C1142CA" w14:textId="77777777" w:rsidR="00350953" w:rsidRPr="00B50B2C" w:rsidRDefault="00350953" w:rsidP="002B462F">
      <w:pPr>
        <w:sectPr w:rsidR="00350953" w:rsidRPr="00B50B2C" w:rsidSect="002C33D0">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pPr>
    </w:p>
    <w:p w14:paraId="21565BAB" w14:textId="19C89981" w:rsidR="00384371" w:rsidRPr="00B50B2C" w:rsidRDefault="00384371" w:rsidP="00384371">
      <w:pPr>
        <w:pStyle w:val="Heading1"/>
      </w:pPr>
      <w:bookmarkStart w:id="11" w:name="_Toc98928154"/>
      <w:r w:rsidRPr="00B50B2C">
        <w:lastRenderedPageBreak/>
        <w:t>What are “Fit and Proper” requirements from a European Union regulation perspective</w:t>
      </w:r>
      <w:bookmarkEnd w:id="11"/>
    </w:p>
    <w:p w14:paraId="1F8670E5" w14:textId="77777777" w:rsidR="00955800" w:rsidRPr="00B50B2C" w:rsidRDefault="004D4FFE" w:rsidP="004D4FFE">
      <w:pPr>
        <w:pStyle w:val="Heading2"/>
      </w:pPr>
      <w:bookmarkStart w:id="12" w:name="_Toc98928155"/>
      <w:r w:rsidRPr="00B50B2C">
        <w:t>Solvency II</w:t>
      </w:r>
      <w:bookmarkEnd w:id="12"/>
    </w:p>
    <w:p w14:paraId="33F626A5" w14:textId="77777777" w:rsidR="00AF278A" w:rsidRPr="00B50B2C" w:rsidRDefault="00AF278A" w:rsidP="004D4FFE">
      <w:pPr>
        <w:pStyle w:val="Heading2"/>
      </w:pPr>
    </w:p>
    <w:p w14:paraId="0B4BB36A" w14:textId="30C0386C" w:rsidR="00D52B43" w:rsidRPr="00B50B2C" w:rsidRDefault="00333C4D" w:rsidP="00980B0A">
      <w:pPr>
        <w:pStyle w:val="Heading3"/>
      </w:pPr>
      <w:bookmarkStart w:id="13" w:name="_Toc98928156"/>
      <w:r>
        <w:t>Method</w:t>
      </w:r>
      <w:bookmarkEnd w:id="13"/>
    </w:p>
    <w:p w14:paraId="5904844A" w14:textId="390B8DCD" w:rsidR="002B5D42" w:rsidRPr="00B50B2C" w:rsidRDefault="00FE384B" w:rsidP="001E0F30">
      <w:pPr>
        <w:jc w:val="both"/>
      </w:pPr>
      <w:r w:rsidRPr="00B50B2C">
        <w:t xml:space="preserve">The current analysis comprises the </w:t>
      </w:r>
      <w:r w:rsidR="000D3BE8" w:rsidRPr="00B50B2C">
        <w:t xml:space="preserve">Solvency II Directive </w:t>
      </w:r>
      <w:r w:rsidR="002A5FCC" w:rsidRPr="00B50B2C">
        <w:t>as of 30.6.2021</w:t>
      </w:r>
      <w:r w:rsidR="00172805" w:rsidRPr="00B50B2C">
        <w:t xml:space="preserve">, the </w:t>
      </w:r>
      <w:r w:rsidR="00813408" w:rsidRPr="00B50B2C">
        <w:t>Commission</w:t>
      </w:r>
      <w:r w:rsidR="00172805" w:rsidRPr="00B50B2C">
        <w:t xml:space="preserve"> dele</w:t>
      </w:r>
      <w:r w:rsidR="00BB19CB" w:rsidRPr="00B50B2C">
        <w:t>gated regulation</w:t>
      </w:r>
      <w:r w:rsidR="00F310DC" w:rsidRPr="00B50B2C">
        <w:t xml:space="preserve"> as of 15.04.2021</w:t>
      </w:r>
      <w:r w:rsidR="00276B81" w:rsidRPr="00B50B2C">
        <w:t>,</w:t>
      </w:r>
      <w:r w:rsidR="00F310DC" w:rsidRPr="00B50B2C">
        <w:t xml:space="preserve"> and the Commission </w:t>
      </w:r>
      <w:r w:rsidR="00CF1FB2" w:rsidRPr="00B50B2C">
        <w:t>i</w:t>
      </w:r>
      <w:r w:rsidR="00F310DC" w:rsidRPr="00B50B2C">
        <w:t xml:space="preserve">mplementing </w:t>
      </w:r>
      <w:r w:rsidR="00CF1FB2" w:rsidRPr="00B50B2C">
        <w:t xml:space="preserve">regulation as of </w:t>
      </w:r>
      <w:r w:rsidR="00276B81" w:rsidRPr="00B50B2C">
        <w:t>06.07.2020.</w:t>
      </w:r>
      <w:r w:rsidR="00503826" w:rsidRPr="00B50B2C">
        <w:t xml:space="preserve">  Note that corresponding recital</w:t>
      </w:r>
      <w:r w:rsidR="00CD0B08" w:rsidRPr="00B50B2C">
        <w:t>s</w:t>
      </w:r>
      <w:r w:rsidR="00503826" w:rsidRPr="00B50B2C">
        <w:t xml:space="preserve"> are not par</w:t>
      </w:r>
      <w:r w:rsidR="00123A12" w:rsidRPr="00B50B2C">
        <w:t>t</w:t>
      </w:r>
      <w:r w:rsidR="00503826" w:rsidRPr="00B50B2C">
        <w:t xml:space="preserve"> of this analysis</w:t>
      </w:r>
      <w:r w:rsidR="00123A12" w:rsidRPr="00B50B2C">
        <w:t>.</w:t>
      </w:r>
    </w:p>
    <w:p w14:paraId="2A08D06E" w14:textId="17BFAD94" w:rsidR="00276B81" w:rsidRPr="00B50B2C" w:rsidRDefault="00CE662C" w:rsidP="001E0F30">
      <w:pPr>
        <w:jc w:val="both"/>
      </w:pPr>
      <w:r>
        <w:t>To identify activi</w:t>
      </w:r>
      <w:r w:rsidR="005A6840">
        <w:t xml:space="preserve">ties with actuarial character, </w:t>
      </w:r>
      <w:r w:rsidR="00276B81" w:rsidRPr="00B50B2C">
        <w:t xml:space="preserve">I </w:t>
      </w:r>
      <w:r w:rsidR="00D72C80">
        <w:t>propose to look</w:t>
      </w:r>
      <w:r w:rsidR="00276B81" w:rsidRPr="00B50B2C">
        <w:t xml:space="preserve"> for the</w:t>
      </w:r>
      <w:r w:rsidR="00F70A6E" w:rsidRPr="00B50B2C">
        <w:t xml:space="preserve"> following</w:t>
      </w:r>
      <w:r w:rsidR="00276B81" w:rsidRPr="00B50B2C">
        <w:t xml:space="preserve"> string</w:t>
      </w:r>
      <w:r w:rsidR="00F70A6E" w:rsidRPr="00B50B2C">
        <w:t>s</w:t>
      </w:r>
      <w:r w:rsidR="00123A12" w:rsidRPr="00B50B2C">
        <w:t xml:space="preserve"> </w:t>
      </w:r>
      <w:r w:rsidR="00F12EF8" w:rsidRPr="00B50B2C">
        <w:t>(case insensitive, n</w:t>
      </w:r>
      <w:r w:rsidR="00671B02" w:rsidRPr="00B50B2C">
        <w:t xml:space="preserve">ot a complete word) </w:t>
      </w:r>
      <w:r w:rsidR="009D5BDA" w:rsidRPr="00B50B2C">
        <w:t>to</w:t>
      </w:r>
      <w:r w:rsidR="00671B02" w:rsidRPr="00B50B2C">
        <w:t xml:space="preserve"> match </w:t>
      </w:r>
      <w:r w:rsidR="00FA6FA6" w:rsidRPr="00B50B2C">
        <w:t>mentioning of actuarial wor</w:t>
      </w:r>
      <w:r w:rsidR="00F70A6E" w:rsidRPr="00B50B2C">
        <w:t>k:</w:t>
      </w:r>
    </w:p>
    <w:p w14:paraId="58D095F7" w14:textId="0C0F4EAA" w:rsidR="00F70A6E" w:rsidRPr="00B50B2C" w:rsidRDefault="00FB520C" w:rsidP="00FB520C">
      <w:pPr>
        <w:pStyle w:val="ListParagraph"/>
        <w:numPr>
          <w:ilvl w:val="0"/>
          <w:numId w:val="5"/>
        </w:numPr>
      </w:pPr>
      <w:proofErr w:type="spellStart"/>
      <w:r w:rsidRPr="00B50B2C">
        <w:t>actuar</w:t>
      </w:r>
      <w:proofErr w:type="spellEnd"/>
    </w:p>
    <w:p w14:paraId="703EE530" w14:textId="66E52B9A" w:rsidR="00FB520C" w:rsidRPr="00B50B2C" w:rsidRDefault="00593233" w:rsidP="00FB520C">
      <w:pPr>
        <w:pStyle w:val="ListParagraph"/>
        <w:numPr>
          <w:ilvl w:val="0"/>
          <w:numId w:val="5"/>
        </w:numPr>
      </w:pPr>
      <w:proofErr w:type="spellStart"/>
      <w:r w:rsidRPr="00B50B2C">
        <w:t>distri</w:t>
      </w:r>
      <w:proofErr w:type="spellEnd"/>
    </w:p>
    <w:p w14:paraId="00C696C1" w14:textId="26196B55" w:rsidR="001127A4" w:rsidRPr="00B50B2C" w:rsidRDefault="001127A4" w:rsidP="00FB520C">
      <w:pPr>
        <w:pStyle w:val="ListParagraph"/>
        <w:numPr>
          <w:ilvl w:val="0"/>
          <w:numId w:val="5"/>
        </w:numPr>
      </w:pPr>
      <w:proofErr w:type="spellStart"/>
      <w:r w:rsidRPr="00B50B2C">
        <w:t>probabili</w:t>
      </w:r>
      <w:proofErr w:type="spellEnd"/>
    </w:p>
    <w:p w14:paraId="38375DAB" w14:textId="15FD2B62" w:rsidR="001127A4" w:rsidRPr="00B50B2C" w:rsidRDefault="001127A4" w:rsidP="00FB520C">
      <w:pPr>
        <w:pStyle w:val="ListParagraph"/>
        <w:numPr>
          <w:ilvl w:val="0"/>
          <w:numId w:val="5"/>
        </w:numPr>
      </w:pPr>
      <w:r w:rsidRPr="00B50B2C">
        <w:t>math</w:t>
      </w:r>
    </w:p>
    <w:p w14:paraId="2C7615A3" w14:textId="4A342A7F" w:rsidR="001127A4" w:rsidRPr="00B50B2C" w:rsidRDefault="001127A4" w:rsidP="00FB520C">
      <w:pPr>
        <w:pStyle w:val="ListParagraph"/>
        <w:numPr>
          <w:ilvl w:val="0"/>
          <w:numId w:val="5"/>
        </w:numPr>
      </w:pPr>
      <w:proofErr w:type="spellStart"/>
      <w:r w:rsidRPr="00B50B2C">
        <w:t>estima</w:t>
      </w:r>
      <w:proofErr w:type="spellEnd"/>
    </w:p>
    <w:p w14:paraId="4E4F2001" w14:textId="512525F1" w:rsidR="004F1E15" w:rsidRPr="00B50B2C" w:rsidRDefault="004F1E15" w:rsidP="00FB520C">
      <w:pPr>
        <w:pStyle w:val="ListParagraph"/>
        <w:numPr>
          <w:ilvl w:val="0"/>
          <w:numId w:val="5"/>
        </w:numPr>
      </w:pPr>
      <w:proofErr w:type="spellStart"/>
      <w:r w:rsidRPr="00B50B2C">
        <w:t>knowle</w:t>
      </w:r>
      <w:proofErr w:type="spellEnd"/>
    </w:p>
    <w:p w14:paraId="1F230B21" w14:textId="38FF85ED" w:rsidR="004F1E15" w:rsidRPr="00B50B2C" w:rsidRDefault="003A5C0B" w:rsidP="00FB520C">
      <w:pPr>
        <w:pStyle w:val="ListParagraph"/>
        <w:numPr>
          <w:ilvl w:val="0"/>
          <w:numId w:val="5"/>
        </w:numPr>
      </w:pPr>
      <w:proofErr w:type="spellStart"/>
      <w:r w:rsidRPr="00B50B2C">
        <w:t>experienc</w:t>
      </w:r>
      <w:proofErr w:type="spellEnd"/>
    </w:p>
    <w:p w14:paraId="48F8BA44" w14:textId="79ACD807" w:rsidR="003A5C0B" w:rsidRPr="00B50B2C" w:rsidRDefault="002C03DD" w:rsidP="00FB520C">
      <w:pPr>
        <w:pStyle w:val="ListParagraph"/>
        <w:numPr>
          <w:ilvl w:val="0"/>
          <w:numId w:val="5"/>
        </w:numPr>
      </w:pPr>
      <w:proofErr w:type="spellStart"/>
      <w:r w:rsidRPr="00B50B2C">
        <w:t>theor</w:t>
      </w:r>
      <w:proofErr w:type="spellEnd"/>
    </w:p>
    <w:p w14:paraId="76E8765B" w14:textId="4A0888FB" w:rsidR="002C03DD" w:rsidRDefault="000F3951" w:rsidP="00FB520C">
      <w:pPr>
        <w:pStyle w:val="ListParagraph"/>
        <w:numPr>
          <w:ilvl w:val="0"/>
          <w:numId w:val="5"/>
        </w:numPr>
      </w:pPr>
      <w:proofErr w:type="spellStart"/>
      <w:r w:rsidRPr="00B50B2C">
        <w:t>empir</w:t>
      </w:r>
      <w:proofErr w:type="spellEnd"/>
    </w:p>
    <w:p w14:paraId="447BE937" w14:textId="0B403072" w:rsidR="00E27ED7" w:rsidRDefault="00E27ED7" w:rsidP="00FB520C">
      <w:pPr>
        <w:pStyle w:val="ListParagraph"/>
        <w:numPr>
          <w:ilvl w:val="0"/>
          <w:numId w:val="5"/>
        </w:numPr>
      </w:pPr>
      <w:r>
        <w:t>expert</w:t>
      </w:r>
    </w:p>
    <w:p w14:paraId="388F2BB4" w14:textId="44953FCE" w:rsidR="00E27ED7" w:rsidRDefault="00E27ED7" w:rsidP="00FB520C">
      <w:pPr>
        <w:pStyle w:val="ListParagraph"/>
        <w:numPr>
          <w:ilvl w:val="0"/>
          <w:numId w:val="5"/>
        </w:numPr>
      </w:pPr>
      <w:r>
        <w:t>judgemen</w:t>
      </w:r>
      <w:r w:rsidR="005B66C2">
        <w:t>t</w:t>
      </w:r>
    </w:p>
    <w:p w14:paraId="33C620CC" w14:textId="0C7C4D62" w:rsidR="00D32C7D" w:rsidRDefault="005D3C80" w:rsidP="001E0F30">
      <w:pPr>
        <w:pStyle w:val="ListParagraph"/>
        <w:numPr>
          <w:ilvl w:val="0"/>
          <w:numId w:val="5"/>
        </w:numPr>
      </w:pPr>
      <w:proofErr w:type="spellStart"/>
      <w:r>
        <w:t>va</w:t>
      </w:r>
      <w:r w:rsidR="00D32C7D">
        <w:t>lidat</w:t>
      </w:r>
      <w:proofErr w:type="spellEnd"/>
    </w:p>
    <w:p w14:paraId="39A8222C" w14:textId="38E3DD33" w:rsidR="00B30DDB" w:rsidRDefault="00336A72" w:rsidP="001E0F30">
      <w:pPr>
        <w:jc w:val="both"/>
      </w:pPr>
      <w:r>
        <w:t>Moreover,</w:t>
      </w:r>
      <w:r w:rsidR="008D439C">
        <w:t xml:space="preserve"> the </w:t>
      </w:r>
      <w:r w:rsidR="009E10C7">
        <w:t>descriptions</w:t>
      </w:r>
      <w:r w:rsidR="008D439C">
        <w:t xml:space="preserve"> of the </w:t>
      </w:r>
      <w:r w:rsidR="009E10C7">
        <w:t xml:space="preserve">key functions (SII Dir Art. </w:t>
      </w:r>
      <w:r w:rsidR="00D73D02">
        <w:t xml:space="preserve">44-48; SII </w:t>
      </w:r>
      <w:proofErr w:type="spellStart"/>
      <w:r w:rsidR="00D73D02">
        <w:t>Impl</w:t>
      </w:r>
      <w:proofErr w:type="spellEnd"/>
      <w:r w:rsidR="00D73D02">
        <w:t xml:space="preserve"> Reg </w:t>
      </w:r>
      <w:r w:rsidR="00776DB3">
        <w:t>Art</w:t>
      </w:r>
      <w:r>
        <w:t xml:space="preserve">. </w:t>
      </w:r>
      <w:r w:rsidR="003B150F">
        <w:t>258</w:t>
      </w:r>
      <w:r>
        <w:t>-27</w:t>
      </w:r>
      <w:r w:rsidR="0092622C">
        <w:t>2</w:t>
      </w:r>
      <w:r w:rsidR="003B150F">
        <w:t xml:space="preserve">; </w:t>
      </w:r>
      <w:r w:rsidR="002259E2">
        <w:t>and references therein</w:t>
      </w:r>
      <w:r w:rsidR="00FE1FAA">
        <w:t xml:space="preserve">) </w:t>
      </w:r>
      <w:r w:rsidR="002259E2">
        <w:t>reveal activities with actuarial character</w:t>
      </w:r>
      <w:r w:rsidR="00B30DDB">
        <w:t xml:space="preserve"> in a systematic way</w:t>
      </w:r>
      <w:r w:rsidR="002259E2">
        <w:t xml:space="preserve">. </w:t>
      </w:r>
    </w:p>
    <w:p w14:paraId="318307C2" w14:textId="273D87E6" w:rsidR="009F6F6D" w:rsidRPr="00B50B2C" w:rsidRDefault="00776DB3" w:rsidP="001E0F30">
      <w:pPr>
        <w:jc w:val="both"/>
      </w:pPr>
      <w:r>
        <w:t xml:space="preserve"> </w:t>
      </w:r>
      <w:r w:rsidR="009F6F6D">
        <w:t xml:space="preserve">To </w:t>
      </w:r>
      <w:r w:rsidR="00057B32">
        <w:t>identify the general requirement to be "fit" and "</w:t>
      </w:r>
      <w:r w:rsidR="00CC739F">
        <w:t>proper", I have looked for</w:t>
      </w:r>
      <w:r w:rsidR="001E0F30">
        <w:t>:</w:t>
      </w:r>
      <w:r w:rsidR="00CC739F">
        <w:t xml:space="preserve"> </w:t>
      </w:r>
    </w:p>
    <w:p w14:paraId="66B708E1" w14:textId="0C10ED98" w:rsidR="000F3951" w:rsidRPr="00B50B2C" w:rsidRDefault="002D03CE" w:rsidP="001E0F30">
      <w:pPr>
        <w:pStyle w:val="ListParagraph"/>
        <w:numPr>
          <w:ilvl w:val="0"/>
          <w:numId w:val="13"/>
        </w:numPr>
        <w:jc w:val="both"/>
      </w:pPr>
      <w:r>
        <w:t>F</w:t>
      </w:r>
      <w:r w:rsidR="001752B0" w:rsidRPr="00B50B2C">
        <w:t>it</w:t>
      </w:r>
      <w:r>
        <w:t>;</w:t>
      </w:r>
    </w:p>
    <w:p w14:paraId="0FD8F02A" w14:textId="2DA1F126" w:rsidR="001752B0" w:rsidRPr="00B50B2C" w:rsidRDefault="002D03CE" w:rsidP="001E0F30">
      <w:pPr>
        <w:pStyle w:val="ListParagraph"/>
        <w:numPr>
          <w:ilvl w:val="0"/>
          <w:numId w:val="13"/>
        </w:numPr>
        <w:jc w:val="both"/>
      </w:pPr>
      <w:r>
        <w:t>P</w:t>
      </w:r>
      <w:r w:rsidR="001752B0" w:rsidRPr="00B50B2C">
        <w:t>roper</w:t>
      </w:r>
      <w:r>
        <w:t>.</w:t>
      </w:r>
    </w:p>
    <w:p w14:paraId="6B423CB0" w14:textId="1DC68EF7" w:rsidR="003E6820" w:rsidRDefault="008646A3" w:rsidP="001E0F30">
      <w:pPr>
        <w:jc w:val="both"/>
      </w:pPr>
      <w:r w:rsidRPr="00B50B2C">
        <w:t xml:space="preserve">in all documents. </w:t>
      </w:r>
      <w:r w:rsidR="00DC32CE" w:rsidRPr="00B50B2C">
        <w:t xml:space="preserve"> </w:t>
      </w:r>
      <w:r w:rsidR="00657832" w:rsidRPr="00B50B2C">
        <w:t>It make</w:t>
      </w:r>
      <w:r w:rsidR="00B50B2C">
        <w:t>s</w:t>
      </w:r>
      <w:r w:rsidR="00657832" w:rsidRPr="00B50B2C">
        <w:t xml:space="preserve"> sense to analyse </w:t>
      </w:r>
      <w:r w:rsidR="00EF6ED1" w:rsidRPr="00B50B2C">
        <w:t>the directive</w:t>
      </w:r>
      <w:r w:rsidR="001F5DBB">
        <w:t xml:space="preserve"> first</w:t>
      </w:r>
      <w:r w:rsidR="00EF6ED1" w:rsidRPr="00B50B2C">
        <w:t xml:space="preserve">, as the delegated and implementation regulation merely adds detail.  </w:t>
      </w:r>
      <w:r w:rsidR="007B43B1" w:rsidRPr="00B50B2C">
        <w:t xml:space="preserve"> </w:t>
      </w:r>
    </w:p>
    <w:p w14:paraId="0B483947" w14:textId="7F482730" w:rsidR="00070812" w:rsidRDefault="00CD5537" w:rsidP="001E0F30">
      <w:pPr>
        <w:jc w:val="both"/>
        <w:rPr>
          <w:color w:val="000000"/>
          <w:shd w:val="clear" w:color="auto" w:fill="FFFFFF"/>
        </w:rPr>
      </w:pPr>
      <w:r>
        <w:t>"</w:t>
      </w:r>
      <w:r w:rsidR="00F53B96">
        <w:t>F</w:t>
      </w:r>
      <w:r>
        <w:t>it"</w:t>
      </w:r>
      <w:r w:rsidR="0051539F">
        <w:t xml:space="preserve"> relate</w:t>
      </w:r>
      <w:r>
        <w:t>s</w:t>
      </w:r>
      <w:r w:rsidR="0051539F">
        <w:t xml:space="preserve"> to prof</w:t>
      </w:r>
      <w:r w:rsidR="00E84A53">
        <w:t xml:space="preserve">essional </w:t>
      </w:r>
      <w:r w:rsidR="00E84A53" w:rsidRPr="00B50B2C">
        <w:rPr>
          <w:color w:val="000000"/>
          <w:shd w:val="clear" w:color="auto" w:fill="FFFFFF"/>
        </w:rPr>
        <w:t>qualifications, knowledge, and experience</w:t>
      </w:r>
      <w:r w:rsidR="00E84A53">
        <w:rPr>
          <w:color w:val="000000"/>
          <w:shd w:val="clear" w:color="auto" w:fill="FFFFFF"/>
        </w:rPr>
        <w:t xml:space="preserve"> </w:t>
      </w:r>
      <w:r w:rsidR="00F53B96">
        <w:rPr>
          <w:color w:val="000000"/>
          <w:shd w:val="clear" w:color="auto" w:fill="FFFFFF"/>
        </w:rPr>
        <w:t xml:space="preserve">needed </w:t>
      </w:r>
      <w:r w:rsidR="00E84A53">
        <w:rPr>
          <w:color w:val="000000"/>
          <w:shd w:val="clear" w:color="auto" w:fill="FFFFFF"/>
        </w:rPr>
        <w:t xml:space="preserve">to </w:t>
      </w:r>
      <w:r w:rsidR="00FF7F33">
        <w:rPr>
          <w:color w:val="000000"/>
          <w:shd w:val="clear" w:color="auto" w:fill="FFFFFF"/>
        </w:rPr>
        <w:t>perform certain activities adequately</w:t>
      </w:r>
      <w:r w:rsidR="00F1548C">
        <w:rPr>
          <w:color w:val="000000"/>
          <w:shd w:val="clear" w:color="auto" w:fill="FFFFFF"/>
        </w:rPr>
        <w:t>, soundly,</w:t>
      </w:r>
      <w:r w:rsidR="00FF7F33">
        <w:rPr>
          <w:color w:val="000000"/>
          <w:shd w:val="clear" w:color="auto" w:fill="FFFFFF"/>
        </w:rPr>
        <w:t xml:space="preserve"> and prudently</w:t>
      </w:r>
      <w:r w:rsidR="00F53B96">
        <w:rPr>
          <w:color w:val="000000"/>
          <w:shd w:val="clear" w:color="auto" w:fill="FFFFFF"/>
        </w:rPr>
        <w:t xml:space="preserve">.  </w:t>
      </w:r>
      <w:r w:rsidR="00A357C5">
        <w:rPr>
          <w:color w:val="000000"/>
          <w:shd w:val="clear" w:color="auto" w:fill="FFFFFF"/>
        </w:rPr>
        <w:t>Therefore,</w:t>
      </w:r>
      <w:r w:rsidR="001B12E7">
        <w:rPr>
          <w:color w:val="000000"/>
          <w:shd w:val="clear" w:color="auto" w:fill="FFFFFF"/>
        </w:rPr>
        <w:t xml:space="preserve"> a </w:t>
      </w:r>
      <w:r w:rsidR="00247EA8">
        <w:rPr>
          <w:color w:val="000000"/>
          <w:shd w:val="clear" w:color="auto" w:fill="FFFFFF"/>
        </w:rPr>
        <w:t xml:space="preserve">description of the </w:t>
      </w:r>
      <w:r w:rsidR="007806DF">
        <w:rPr>
          <w:color w:val="000000"/>
          <w:shd w:val="clear" w:color="auto" w:fill="FFFFFF"/>
        </w:rPr>
        <w:t xml:space="preserve">corresponding </w:t>
      </w:r>
      <w:r w:rsidR="00247EA8" w:rsidRPr="00B50B2C">
        <w:rPr>
          <w:color w:val="000000"/>
          <w:shd w:val="clear" w:color="auto" w:fill="FFFFFF"/>
        </w:rPr>
        <w:t>qualifications, knowledge, and experience</w:t>
      </w:r>
      <w:r w:rsidR="007806DF">
        <w:rPr>
          <w:color w:val="000000"/>
          <w:shd w:val="clear" w:color="auto" w:fill="FFFFFF"/>
        </w:rPr>
        <w:t xml:space="preserve"> </w:t>
      </w:r>
      <w:r w:rsidR="00015536">
        <w:rPr>
          <w:color w:val="000000"/>
          <w:shd w:val="clear" w:color="auto" w:fill="FFFFFF"/>
        </w:rPr>
        <w:t>is well suited to detail the "fit"</w:t>
      </w:r>
      <w:r w:rsidR="00D37547">
        <w:rPr>
          <w:color w:val="000000"/>
          <w:shd w:val="clear" w:color="auto" w:fill="FFFFFF"/>
        </w:rPr>
        <w:t xml:space="preserve"> requirement for each task with actuarial character. </w:t>
      </w:r>
      <w:r w:rsidR="00F27C08">
        <w:rPr>
          <w:color w:val="000000"/>
          <w:shd w:val="clear" w:color="auto" w:fill="FFFFFF"/>
        </w:rPr>
        <w:t xml:space="preserve"> It makes sense </w:t>
      </w:r>
      <w:r w:rsidR="002D03CE">
        <w:rPr>
          <w:color w:val="000000"/>
          <w:shd w:val="clear" w:color="auto" w:fill="FFFFFF"/>
        </w:rPr>
        <w:t>to</w:t>
      </w:r>
      <w:r w:rsidR="00F27C08">
        <w:rPr>
          <w:color w:val="000000"/>
          <w:shd w:val="clear" w:color="auto" w:fill="FFFFFF"/>
        </w:rPr>
        <w:t xml:space="preserve"> associate the activities with </w:t>
      </w:r>
      <w:r w:rsidR="00A21C9B">
        <w:rPr>
          <w:color w:val="000000"/>
          <w:shd w:val="clear" w:color="auto" w:fill="FFFFFF"/>
        </w:rPr>
        <w:t xml:space="preserve">actuarial character with the </w:t>
      </w:r>
      <w:r w:rsidR="002311AF">
        <w:rPr>
          <w:color w:val="000000"/>
          <w:shd w:val="clear" w:color="auto" w:fill="FFFFFF"/>
        </w:rPr>
        <w:t xml:space="preserve">functions </w:t>
      </w:r>
      <w:r w:rsidR="00171B3B">
        <w:rPr>
          <w:color w:val="000000"/>
          <w:shd w:val="clear" w:color="auto" w:fill="FFFFFF"/>
        </w:rPr>
        <w:t xml:space="preserve">explicitly mentioned in the Solvency II system of governance: the </w:t>
      </w:r>
      <w:r w:rsidR="004039E3">
        <w:rPr>
          <w:color w:val="000000"/>
          <w:shd w:val="clear" w:color="auto" w:fill="FFFFFF"/>
        </w:rPr>
        <w:t xml:space="preserve">key and the critical or important functions. </w:t>
      </w:r>
    </w:p>
    <w:p w14:paraId="4391A876" w14:textId="0E145D3E" w:rsidR="002D03CE" w:rsidRDefault="002D03CE">
      <w:r>
        <w:br w:type="page"/>
      </w:r>
    </w:p>
    <w:p w14:paraId="3E49D04A" w14:textId="77777777" w:rsidR="00270F1A" w:rsidRPr="00B50B2C" w:rsidRDefault="00270F1A" w:rsidP="00070812"/>
    <w:p w14:paraId="5C738733" w14:textId="625E6055" w:rsidR="00D53EBE" w:rsidRPr="00B50B2C" w:rsidRDefault="00070812" w:rsidP="001F5DBB">
      <w:pPr>
        <w:pStyle w:val="Heading3"/>
      </w:pPr>
      <w:bookmarkStart w:id="14" w:name="_Toc98928157"/>
      <w:r>
        <w:t xml:space="preserve">General </w:t>
      </w:r>
      <w:r w:rsidR="00333C4D">
        <w:t xml:space="preserve">requirement </w:t>
      </w:r>
      <w:r w:rsidR="00BD070A">
        <w:t>to be fit and proper</w:t>
      </w:r>
      <w:bookmarkEnd w:id="14"/>
    </w:p>
    <w:p w14:paraId="4C8B7D86" w14:textId="30C88CA3" w:rsidR="0054100B" w:rsidRPr="00B50B2C" w:rsidRDefault="008412FB" w:rsidP="005A5464">
      <w:pPr>
        <w:rPr>
          <w:color w:val="000000"/>
          <w:shd w:val="clear" w:color="auto" w:fill="FFFFFF"/>
        </w:rPr>
      </w:pPr>
      <w:r w:rsidRPr="00B50B2C">
        <w:t xml:space="preserve">According to </w:t>
      </w:r>
      <w:hyperlink r:id="rId22" w:anchor="tocId59" w:history="1">
        <w:r w:rsidRPr="00B50B2C">
          <w:rPr>
            <w:rStyle w:val="Hyperlink"/>
          </w:rPr>
          <w:t>Art 42, SII Dir</w:t>
        </w:r>
      </w:hyperlink>
      <w:r w:rsidR="005A5464" w:rsidRPr="00B50B2C">
        <w:t xml:space="preserve">, </w:t>
      </w:r>
      <w:r w:rsidR="0054100B" w:rsidRPr="00B50B2C">
        <w:t>per</w:t>
      </w:r>
      <w:r w:rsidR="00AC1CB0" w:rsidRPr="00B50B2C">
        <w:rPr>
          <w:color w:val="000000"/>
          <w:shd w:val="clear" w:color="auto" w:fill="FFFFFF"/>
        </w:rPr>
        <w:t>sons are</w:t>
      </w:r>
      <w:r w:rsidR="002D03CE">
        <w:rPr>
          <w:color w:val="000000"/>
          <w:shd w:val="clear" w:color="auto" w:fill="FFFFFF"/>
        </w:rPr>
        <w:t>:</w:t>
      </w:r>
      <w:r w:rsidR="00AC1CB0" w:rsidRPr="00B50B2C">
        <w:rPr>
          <w:color w:val="000000"/>
          <w:shd w:val="clear" w:color="auto" w:fill="FFFFFF"/>
        </w:rPr>
        <w:t xml:space="preserve"> </w:t>
      </w:r>
    </w:p>
    <w:p w14:paraId="4DC5B18B" w14:textId="5EB05E0E" w:rsidR="00FB23C5" w:rsidRPr="00B50B2C" w:rsidRDefault="00AC1CB0" w:rsidP="002D03CE">
      <w:pPr>
        <w:pStyle w:val="ListParagraph"/>
        <w:numPr>
          <w:ilvl w:val="0"/>
          <w:numId w:val="14"/>
        </w:numPr>
      </w:pPr>
      <w:r w:rsidRPr="00B50B2C">
        <w:rPr>
          <w:b/>
          <w:bCs/>
          <w:color w:val="000000"/>
          <w:shd w:val="clear" w:color="auto" w:fill="FFFFFF"/>
        </w:rPr>
        <w:t>"</w:t>
      </w:r>
      <w:r w:rsidR="002D03CE">
        <w:rPr>
          <w:b/>
          <w:bCs/>
          <w:color w:val="000000"/>
          <w:shd w:val="clear" w:color="auto" w:fill="FFFFFF"/>
        </w:rPr>
        <w:t>F</w:t>
      </w:r>
      <w:r w:rsidRPr="00B50B2C">
        <w:rPr>
          <w:b/>
          <w:bCs/>
          <w:color w:val="000000"/>
          <w:shd w:val="clear" w:color="auto" w:fill="FFFFFF"/>
        </w:rPr>
        <w:t>it"</w:t>
      </w:r>
      <w:r w:rsidRPr="00B50B2C">
        <w:rPr>
          <w:color w:val="000000"/>
          <w:shd w:val="clear" w:color="auto" w:fill="FFFFFF"/>
        </w:rPr>
        <w:t xml:space="preserve"> if their p</w:t>
      </w:r>
      <w:r w:rsidR="00FB23C5" w:rsidRPr="00B50B2C">
        <w:rPr>
          <w:color w:val="000000"/>
          <w:shd w:val="clear" w:color="auto" w:fill="FFFFFF"/>
        </w:rPr>
        <w:t xml:space="preserve">rofessional qualifications, </w:t>
      </w:r>
      <w:r w:rsidRPr="00B50B2C">
        <w:rPr>
          <w:color w:val="000000"/>
          <w:shd w:val="clear" w:color="auto" w:fill="FFFFFF"/>
        </w:rPr>
        <w:t>knowledge,</w:t>
      </w:r>
      <w:r w:rsidR="00FB23C5" w:rsidRPr="00B50B2C">
        <w:rPr>
          <w:color w:val="000000"/>
          <w:shd w:val="clear" w:color="auto" w:fill="FFFFFF"/>
        </w:rPr>
        <w:t xml:space="preserve"> and experience are adequate to enable sound and prudent management</w:t>
      </w:r>
      <w:r w:rsidR="0054100B" w:rsidRPr="00B50B2C">
        <w:rPr>
          <w:color w:val="000000"/>
          <w:shd w:val="clear" w:color="auto" w:fill="FFFFFF"/>
        </w:rPr>
        <w:t>, and</w:t>
      </w:r>
    </w:p>
    <w:p w14:paraId="2E4AB85C" w14:textId="5C4C7583" w:rsidR="0054100B" w:rsidRPr="00B50B2C" w:rsidRDefault="00256C06" w:rsidP="002D03CE">
      <w:pPr>
        <w:pStyle w:val="ListParagraph"/>
        <w:numPr>
          <w:ilvl w:val="0"/>
          <w:numId w:val="14"/>
        </w:numPr>
      </w:pPr>
      <w:r w:rsidRPr="00B50B2C">
        <w:rPr>
          <w:b/>
          <w:bCs/>
          <w:color w:val="000000"/>
          <w:shd w:val="clear" w:color="auto" w:fill="FFFFFF"/>
        </w:rPr>
        <w:t>"</w:t>
      </w:r>
      <w:r w:rsidR="002D03CE">
        <w:rPr>
          <w:b/>
          <w:bCs/>
          <w:color w:val="000000"/>
          <w:shd w:val="clear" w:color="auto" w:fill="FFFFFF"/>
        </w:rPr>
        <w:t>P</w:t>
      </w:r>
      <w:r w:rsidRPr="00B50B2C">
        <w:rPr>
          <w:b/>
          <w:bCs/>
          <w:color w:val="000000"/>
          <w:shd w:val="clear" w:color="auto" w:fill="FFFFFF"/>
        </w:rPr>
        <w:t xml:space="preserve">roper" </w:t>
      </w:r>
      <w:r w:rsidRPr="00B50B2C">
        <w:rPr>
          <w:color w:val="000000"/>
          <w:shd w:val="clear" w:color="auto" w:fill="FFFFFF"/>
        </w:rPr>
        <w:t xml:space="preserve">if </w:t>
      </w:r>
      <w:r w:rsidR="00733196">
        <w:rPr>
          <w:color w:val="000000"/>
          <w:shd w:val="clear" w:color="auto" w:fill="FFFFFF"/>
        </w:rPr>
        <w:t>t</w:t>
      </w:r>
      <w:r w:rsidR="00327790" w:rsidRPr="00B50B2C">
        <w:rPr>
          <w:color w:val="000000"/>
          <w:shd w:val="clear" w:color="auto" w:fill="FFFFFF"/>
        </w:rPr>
        <w:t>hey are of good repute and integrity</w:t>
      </w:r>
      <w:r w:rsidR="0054100B" w:rsidRPr="00B50B2C">
        <w:rPr>
          <w:color w:val="000000"/>
          <w:shd w:val="clear" w:color="auto" w:fill="FFFFFF"/>
        </w:rPr>
        <w:t>.</w:t>
      </w:r>
    </w:p>
    <w:p w14:paraId="1700E89C" w14:textId="47CB34EB" w:rsidR="000C629D" w:rsidRPr="00B50B2C" w:rsidRDefault="0054100B" w:rsidP="0054100B">
      <w:pPr>
        <w:rPr>
          <w:color w:val="000000"/>
          <w:shd w:val="clear" w:color="auto" w:fill="FFFFFF"/>
        </w:rPr>
      </w:pPr>
      <w:r w:rsidRPr="00B50B2C">
        <w:rPr>
          <w:color w:val="000000"/>
          <w:shd w:val="clear" w:color="auto" w:fill="FFFFFF"/>
        </w:rPr>
        <w:t>Obviously</w:t>
      </w:r>
      <w:r w:rsidR="00310B6A" w:rsidRPr="00B50B2C">
        <w:rPr>
          <w:color w:val="000000"/>
          <w:shd w:val="clear" w:color="auto" w:fill="FFFFFF"/>
        </w:rPr>
        <w:t xml:space="preserve">, </w:t>
      </w:r>
      <w:r w:rsidR="002D05B8" w:rsidRPr="00B50B2C">
        <w:rPr>
          <w:color w:val="000000"/>
          <w:shd w:val="clear" w:color="auto" w:fill="FFFFFF"/>
        </w:rPr>
        <w:t>people are</w:t>
      </w:r>
      <w:r w:rsidR="00CF01A5" w:rsidRPr="00B50B2C">
        <w:rPr>
          <w:color w:val="000000"/>
          <w:shd w:val="clear" w:color="auto" w:fill="FFFFFF"/>
        </w:rPr>
        <w:t xml:space="preserve"> </w:t>
      </w:r>
      <w:r w:rsidR="004930B8" w:rsidRPr="00B50B2C">
        <w:rPr>
          <w:color w:val="000000"/>
          <w:shd w:val="clear" w:color="auto" w:fill="FFFFFF"/>
        </w:rPr>
        <w:t>fit</w:t>
      </w:r>
      <w:r w:rsidR="00CF01A5" w:rsidRPr="00B50B2C">
        <w:rPr>
          <w:color w:val="000000"/>
          <w:shd w:val="clear" w:color="auto" w:fill="FFFFFF"/>
        </w:rPr>
        <w:t xml:space="preserve"> </w:t>
      </w:r>
      <w:r w:rsidR="00E87B77" w:rsidRPr="00B50B2C">
        <w:rPr>
          <w:color w:val="000000"/>
          <w:shd w:val="clear" w:color="auto" w:fill="FFFFFF"/>
        </w:rPr>
        <w:t>for a function</w:t>
      </w:r>
      <w:r w:rsidR="00F54F20" w:rsidRPr="00B50B2C">
        <w:rPr>
          <w:color w:val="000000"/>
          <w:shd w:val="clear" w:color="auto" w:fill="FFFFFF"/>
        </w:rPr>
        <w:t xml:space="preserve"> </w:t>
      </w:r>
      <w:r w:rsidR="004930B8" w:rsidRPr="00B50B2C">
        <w:rPr>
          <w:color w:val="000000"/>
          <w:shd w:val="clear" w:color="auto" w:fill="FFFFFF"/>
        </w:rPr>
        <w:t>i</w:t>
      </w:r>
      <w:r w:rsidR="00B96678" w:rsidRPr="00B50B2C">
        <w:rPr>
          <w:color w:val="000000"/>
          <w:shd w:val="clear" w:color="auto" w:fill="FFFFFF"/>
        </w:rPr>
        <w:t xml:space="preserve">f they </w:t>
      </w:r>
      <w:r w:rsidR="00F54F20" w:rsidRPr="00B50B2C">
        <w:rPr>
          <w:color w:val="000000"/>
          <w:shd w:val="clear" w:color="auto" w:fill="FFFFFF"/>
        </w:rPr>
        <w:t>can</w:t>
      </w:r>
      <w:r w:rsidR="004930B8" w:rsidRPr="00B50B2C">
        <w:rPr>
          <w:color w:val="000000"/>
          <w:shd w:val="clear" w:color="auto" w:fill="FFFFFF"/>
        </w:rPr>
        <w:t xml:space="preserve"> </w:t>
      </w:r>
      <w:r w:rsidR="00DC6DB6">
        <w:rPr>
          <w:color w:val="000000"/>
          <w:shd w:val="clear" w:color="auto" w:fill="FFFFFF"/>
        </w:rPr>
        <w:t>fulfil</w:t>
      </w:r>
      <w:r w:rsidR="00CF01A5" w:rsidRPr="00B50B2C">
        <w:rPr>
          <w:color w:val="000000"/>
          <w:shd w:val="clear" w:color="auto" w:fill="FFFFFF"/>
        </w:rPr>
        <w:t xml:space="preserve"> all tasks</w:t>
      </w:r>
      <w:r w:rsidR="00F54F20" w:rsidRPr="00B50B2C">
        <w:rPr>
          <w:color w:val="000000"/>
          <w:shd w:val="clear" w:color="auto" w:fill="FFFFFF"/>
        </w:rPr>
        <w:t xml:space="preserve"> </w:t>
      </w:r>
      <w:r w:rsidR="002D05B8" w:rsidRPr="00B50B2C">
        <w:rPr>
          <w:color w:val="000000"/>
          <w:shd w:val="clear" w:color="auto" w:fill="FFFFFF"/>
        </w:rPr>
        <w:t>required for</w:t>
      </w:r>
      <w:r w:rsidR="00F54F20" w:rsidRPr="00B50B2C">
        <w:rPr>
          <w:color w:val="000000"/>
          <w:shd w:val="clear" w:color="auto" w:fill="FFFFFF"/>
        </w:rPr>
        <w:t xml:space="preserve"> the function</w:t>
      </w:r>
      <w:r w:rsidR="00D84FD9" w:rsidRPr="00B50B2C">
        <w:rPr>
          <w:color w:val="000000"/>
          <w:shd w:val="clear" w:color="auto" w:fill="FFFFFF"/>
        </w:rPr>
        <w:t xml:space="preserve"> in a sound and prudent manner</w:t>
      </w:r>
      <w:r w:rsidR="00F54F20" w:rsidRPr="00B50B2C">
        <w:rPr>
          <w:color w:val="000000"/>
          <w:shd w:val="clear" w:color="auto" w:fill="FFFFFF"/>
        </w:rPr>
        <w:t xml:space="preserve">. </w:t>
      </w:r>
      <w:r w:rsidR="00722D59" w:rsidRPr="00B50B2C">
        <w:rPr>
          <w:color w:val="000000"/>
          <w:shd w:val="clear" w:color="auto" w:fill="FFFFFF"/>
        </w:rPr>
        <w:t xml:space="preserve">It is therefore necessary </w:t>
      </w:r>
      <w:r w:rsidR="005C48B9" w:rsidRPr="00B50B2C">
        <w:rPr>
          <w:color w:val="000000"/>
          <w:shd w:val="clear" w:color="auto" w:fill="FFFFFF"/>
        </w:rPr>
        <w:t>to</w:t>
      </w:r>
      <w:r w:rsidR="002D03CE">
        <w:rPr>
          <w:color w:val="000000"/>
          <w:shd w:val="clear" w:color="auto" w:fill="FFFFFF"/>
        </w:rPr>
        <w:t>:</w:t>
      </w:r>
    </w:p>
    <w:p w14:paraId="6BB53486" w14:textId="7F13286E" w:rsidR="00582EA3" w:rsidRPr="00B50B2C" w:rsidRDefault="002D03CE" w:rsidP="000C629D">
      <w:pPr>
        <w:pStyle w:val="ListParagraph"/>
        <w:numPr>
          <w:ilvl w:val="0"/>
          <w:numId w:val="8"/>
        </w:numPr>
      </w:pPr>
      <w:r>
        <w:rPr>
          <w:color w:val="000000"/>
          <w:shd w:val="clear" w:color="auto" w:fill="FFFFFF"/>
        </w:rPr>
        <w:t>I</w:t>
      </w:r>
      <w:r w:rsidR="000C629D" w:rsidRPr="00B50B2C">
        <w:rPr>
          <w:color w:val="000000"/>
          <w:shd w:val="clear" w:color="auto" w:fill="FFFFFF"/>
        </w:rPr>
        <w:t>dentify</w:t>
      </w:r>
      <w:r w:rsidR="00840685" w:rsidRPr="00B50B2C">
        <w:rPr>
          <w:color w:val="000000"/>
          <w:shd w:val="clear" w:color="auto" w:fill="FFFFFF"/>
        </w:rPr>
        <w:t xml:space="preserve"> the </w:t>
      </w:r>
      <w:bookmarkStart w:id="15" w:name="_Hlk97916818"/>
      <w:r w:rsidR="00840685" w:rsidRPr="00B50B2C">
        <w:rPr>
          <w:color w:val="000000"/>
          <w:shd w:val="clear" w:color="auto" w:fill="FFFFFF"/>
        </w:rPr>
        <w:t>actuarial aspects of the</w:t>
      </w:r>
      <w:r w:rsidR="000C629D" w:rsidRPr="00B50B2C">
        <w:rPr>
          <w:color w:val="000000"/>
          <w:shd w:val="clear" w:color="auto" w:fill="FFFFFF"/>
        </w:rPr>
        <w:t xml:space="preserve"> </w:t>
      </w:r>
      <w:r w:rsidR="00B356EE">
        <w:rPr>
          <w:color w:val="000000"/>
          <w:shd w:val="clear" w:color="auto" w:fill="FFFFFF"/>
        </w:rPr>
        <w:t xml:space="preserve">activities </w:t>
      </w:r>
      <w:r w:rsidR="00EA669D">
        <w:rPr>
          <w:color w:val="000000"/>
          <w:shd w:val="clear" w:color="auto" w:fill="FFFFFF"/>
        </w:rPr>
        <w:t>need</w:t>
      </w:r>
      <w:r w:rsidR="00F13EAA">
        <w:rPr>
          <w:color w:val="000000"/>
          <w:shd w:val="clear" w:color="auto" w:fill="FFFFFF"/>
        </w:rPr>
        <w:t>ed</w:t>
      </w:r>
      <w:r w:rsidR="00EA669D">
        <w:rPr>
          <w:color w:val="000000"/>
          <w:shd w:val="clear" w:color="auto" w:fill="FFFFFF"/>
        </w:rPr>
        <w:t xml:space="preserve"> to fulfil the </w:t>
      </w:r>
      <w:r w:rsidR="000C629D" w:rsidRPr="00B50B2C">
        <w:rPr>
          <w:color w:val="000000"/>
          <w:shd w:val="clear" w:color="auto" w:fill="FFFFFF"/>
        </w:rPr>
        <w:t xml:space="preserve">different functions </w:t>
      </w:r>
      <w:bookmarkEnd w:id="15"/>
      <w:r w:rsidR="000C629D" w:rsidRPr="00B50B2C">
        <w:rPr>
          <w:color w:val="000000"/>
          <w:shd w:val="clear" w:color="auto" w:fill="FFFFFF"/>
        </w:rPr>
        <w:t xml:space="preserve">in the </w:t>
      </w:r>
      <w:r w:rsidR="00582EA3" w:rsidRPr="00B50B2C">
        <w:rPr>
          <w:color w:val="000000"/>
          <w:shd w:val="clear" w:color="auto" w:fill="FFFFFF"/>
        </w:rPr>
        <w:t>undertaking</w:t>
      </w:r>
    </w:p>
    <w:p w14:paraId="78C82FF5" w14:textId="160EA4AA" w:rsidR="00582EA3" w:rsidRPr="00B50B2C" w:rsidRDefault="002D03CE" w:rsidP="000C629D">
      <w:pPr>
        <w:pStyle w:val="ListParagraph"/>
        <w:numPr>
          <w:ilvl w:val="0"/>
          <w:numId w:val="8"/>
        </w:numPr>
      </w:pPr>
      <w:r>
        <w:t>A</w:t>
      </w:r>
      <w:r w:rsidR="00666861" w:rsidRPr="00B50B2C">
        <w:t>na</w:t>
      </w:r>
      <w:r w:rsidR="00495E1C" w:rsidRPr="00B50B2C">
        <w:t xml:space="preserve">lyse the </w:t>
      </w:r>
      <w:r w:rsidR="00DE1AB7" w:rsidRPr="00B50B2C">
        <w:t>requirement</w:t>
      </w:r>
      <w:r w:rsidR="00795637">
        <w:t>s</w:t>
      </w:r>
      <w:r w:rsidR="00DE1AB7" w:rsidRPr="00B50B2C">
        <w:t xml:space="preserve"> regarding </w:t>
      </w:r>
      <w:r w:rsidR="00DE1AB7" w:rsidRPr="00B50B2C">
        <w:rPr>
          <w:color w:val="000000"/>
          <w:shd w:val="clear" w:color="auto" w:fill="FFFFFF"/>
        </w:rPr>
        <w:t>professional qualifications, knowledge, and experience</w:t>
      </w:r>
      <w:r w:rsidR="00B503C3" w:rsidRPr="00B50B2C">
        <w:rPr>
          <w:color w:val="000000"/>
          <w:shd w:val="clear" w:color="auto" w:fill="FFFFFF"/>
        </w:rPr>
        <w:t xml:space="preserve"> to be adequately enabled to </w:t>
      </w:r>
      <w:r w:rsidR="00C535C4">
        <w:rPr>
          <w:color w:val="000000"/>
          <w:shd w:val="clear" w:color="auto" w:fill="FFFFFF"/>
        </w:rPr>
        <w:t xml:space="preserve">perform the activities with </w:t>
      </w:r>
      <w:r w:rsidR="0058131A" w:rsidRPr="00B50B2C">
        <w:rPr>
          <w:color w:val="000000"/>
          <w:shd w:val="clear" w:color="auto" w:fill="FFFFFF"/>
        </w:rPr>
        <w:t xml:space="preserve">actuarial </w:t>
      </w:r>
      <w:r w:rsidR="00123F80">
        <w:rPr>
          <w:color w:val="000000"/>
          <w:shd w:val="clear" w:color="auto" w:fill="FFFFFF"/>
        </w:rPr>
        <w:t>character</w:t>
      </w:r>
      <w:r w:rsidR="0058131A" w:rsidRPr="00B50B2C">
        <w:rPr>
          <w:color w:val="000000"/>
          <w:shd w:val="clear" w:color="auto" w:fill="FFFFFF"/>
        </w:rPr>
        <w:t xml:space="preserve"> </w:t>
      </w:r>
      <w:r w:rsidR="00123F80">
        <w:rPr>
          <w:color w:val="000000"/>
          <w:shd w:val="clear" w:color="auto" w:fill="FFFFFF"/>
        </w:rPr>
        <w:t>in</w:t>
      </w:r>
      <w:r w:rsidR="0058131A" w:rsidRPr="00B50B2C">
        <w:rPr>
          <w:color w:val="000000"/>
          <w:shd w:val="clear" w:color="auto" w:fill="FFFFFF"/>
        </w:rPr>
        <w:t xml:space="preserve"> those functions.</w:t>
      </w:r>
    </w:p>
    <w:p w14:paraId="6907B610" w14:textId="14FACE3C" w:rsidR="00071FBE" w:rsidRPr="00B50B2C" w:rsidRDefault="00071FBE" w:rsidP="00071FBE">
      <w:r w:rsidRPr="00B50B2C">
        <w:t>The proper requirement</w:t>
      </w:r>
      <w:r w:rsidR="00707E93">
        <w:t>s</w:t>
      </w:r>
      <w:r w:rsidRPr="00B50B2C">
        <w:t xml:space="preserve"> are personal and not related </w:t>
      </w:r>
      <w:r w:rsidR="00EC5002" w:rsidRPr="00B50B2C">
        <w:t xml:space="preserve">to </w:t>
      </w:r>
      <w:r w:rsidR="008559CF" w:rsidRPr="00B50B2C">
        <w:t>specific functions of tasks. The requirement</w:t>
      </w:r>
      <w:r w:rsidR="00AF6DA9" w:rsidRPr="00B50B2C">
        <w:t>s</w:t>
      </w:r>
      <w:r w:rsidR="008559CF" w:rsidRPr="00B50B2C">
        <w:t xml:space="preserve"> are summarized in </w:t>
      </w:r>
      <w:hyperlink r:id="rId23" w:anchor="tocId60" w:history="1">
        <w:r w:rsidR="008559CF" w:rsidRPr="00B50B2C">
          <w:rPr>
            <w:rStyle w:val="Hyperlink"/>
          </w:rPr>
          <w:t>Art. 43 SII Dir</w:t>
        </w:r>
      </w:hyperlink>
      <w:r w:rsidR="002D03CE" w:rsidRPr="002D03CE">
        <w:t>:</w:t>
      </w:r>
    </w:p>
    <w:p w14:paraId="63C5747F" w14:textId="2B5CF60D" w:rsidR="00E211CF" w:rsidRPr="00B50B2C" w:rsidRDefault="002D03CE" w:rsidP="00E211CF">
      <w:pPr>
        <w:pStyle w:val="ListParagraph"/>
        <w:numPr>
          <w:ilvl w:val="0"/>
          <w:numId w:val="9"/>
        </w:numPr>
      </w:pPr>
      <w:r>
        <w:t>P</w:t>
      </w:r>
      <w:r w:rsidR="000F6AE9" w:rsidRPr="00B50B2C">
        <w:t>r</w:t>
      </w:r>
      <w:r w:rsidR="00646F17" w:rsidRPr="00B50B2C">
        <w:t>oof of good repute (</w:t>
      </w:r>
      <w:proofErr w:type="spellStart"/>
      <w:r w:rsidR="008225EA" w:rsidRPr="00B50B2C">
        <w:t>e.g</w:t>
      </w:r>
      <w:proofErr w:type="spellEnd"/>
      <w:r w:rsidR="008225EA" w:rsidRPr="00B50B2C">
        <w:t xml:space="preserve"> </w:t>
      </w:r>
      <w:r w:rsidR="00646F17" w:rsidRPr="00B50B2C">
        <w:t>by means of extract of a judicial record</w:t>
      </w:r>
      <w:r w:rsidR="00B57DB3" w:rsidRPr="00B50B2C">
        <w:t>)</w:t>
      </w:r>
      <w:r>
        <w:t>;</w:t>
      </w:r>
    </w:p>
    <w:p w14:paraId="14989BA3" w14:textId="795ACC4F" w:rsidR="00B57DB3" w:rsidRPr="00B50B2C" w:rsidRDefault="002D03CE" w:rsidP="00E211CF">
      <w:pPr>
        <w:pStyle w:val="ListParagraph"/>
        <w:numPr>
          <w:ilvl w:val="0"/>
          <w:numId w:val="9"/>
        </w:numPr>
      </w:pPr>
      <w:r>
        <w:t>P</w:t>
      </w:r>
      <w:r w:rsidR="00B57DB3" w:rsidRPr="00B50B2C">
        <w:t>roof of no previous bankruptcy</w:t>
      </w:r>
      <w:r>
        <w:t>.</w:t>
      </w:r>
    </w:p>
    <w:p w14:paraId="5AB7B634" w14:textId="526152A6" w:rsidR="00B57DB3" w:rsidRDefault="00B57DB3" w:rsidP="005E4216">
      <w:pPr>
        <w:pStyle w:val="ListParagraph"/>
      </w:pPr>
    </w:p>
    <w:p w14:paraId="00623E5F" w14:textId="32121D08" w:rsidR="00707E93" w:rsidRDefault="00857F3F" w:rsidP="00BD070A">
      <w:pPr>
        <w:pStyle w:val="Heading3"/>
      </w:pPr>
      <w:bookmarkStart w:id="16" w:name="_Toc98928158"/>
      <w:r>
        <w:t xml:space="preserve">Activities with actuarial character </w:t>
      </w:r>
      <w:r w:rsidR="00A43EA4">
        <w:t>by function (incomplete)</w:t>
      </w:r>
      <w:bookmarkEnd w:id="16"/>
    </w:p>
    <w:p w14:paraId="0D741377" w14:textId="7F0133FC" w:rsidR="00FB23C5" w:rsidRPr="00B50B2C" w:rsidRDefault="00327790" w:rsidP="00FB23C5">
      <w:r w:rsidRPr="00B50B2C">
        <w:t xml:space="preserve">Actuarial skills are needed for various </w:t>
      </w:r>
      <w:r w:rsidR="00333C4D">
        <w:t>a</w:t>
      </w:r>
      <w:r w:rsidRPr="00B50B2C">
        <w:t xml:space="preserve">ctuarial </w:t>
      </w:r>
      <w:r w:rsidR="00333C4D">
        <w:t>t</w:t>
      </w:r>
      <w:r w:rsidRPr="00B50B2C">
        <w:t>asks in the undertaking</w:t>
      </w:r>
      <w:r w:rsidR="002D03CE">
        <w:t>:</w:t>
      </w:r>
      <w:r w:rsidRPr="00B50B2C">
        <w:t xml:space="preserve">  </w:t>
      </w:r>
    </w:p>
    <w:p w14:paraId="3330A4C9" w14:textId="2858143C" w:rsidR="00CC4290" w:rsidRDefault="00CC4290" w:rsidP="00CC4290">
      <w:pPr>
        <w:pStyle w:val="ListParagraph"/>
        <w:numPr>
          <w:ilvl w:val="0"/>
          <w:numId w:val="6"/>
        </w:numPr>
      </w:pPr>
      <w:r w:rsidRPr="00B50B2C">
        <w:t>Actuarial role in the administrative, supervisory and management body</w:t>
      </w:r>
      <w:r w:rsidR="002D03CE">
        <w:t>.</w:t>
      </w:r>
    </w:p>
    <w:p w14:paraId="3054A415" w14:textId="560D0E86" w:rsidR="00761A85" w:rsidRPr="00B50B2C" w:rsidRDefault="00761A85" w:rsidP="002D03CE">
      <w:pPr>
        <w:jc w:val="both"/>
      </w:pPr>
      <w:r>
        <w:t>Actuarial role in key functions other than the actuarial function</w:t>
      </w:r>
      <w:r w:rsidR="002D03CE">
        <w:t>:</w:t>
      </w:r>
    </w:p>
    <w:p w14:paraId="1D40C983" w14:textId="6C344A4C" w:rsidR="00BA04CA" w:rsidRPr="00B50B2C" w:rsidRDefault="00BA04CA" w:rsidP="002D03CE">
      <w:pPr>
        <w:pStyle w:val="ListParagraph"/>
        <w:numPr>
          <w:ilvl w:val="0"/>
          <w:numId w:val="6"/>
        </w:numPr>
        <w:jc w:val="both"/>
      </w:pPr>
      <w:r w:rsidRPr="00B50B2C">
        <w:t xml:space="preserve">Actuarial </w:t>
      </w:r>
      <w:r w:rsidR="00245307" w:rsidRPr="00B50B2C">
        <w:t>r</w:t>
      </w:r>
      <w:r w:rsidRPr="00B50B2C">
        <w:t>ole in the risk management function</w:t>
      </w:r>
      <w:r w:rsidR="002D03CE">
        <w:t>:</w:t>
      </w:r>
    </w:p>
    <w:p w14:paraId="7DADD3F9" w14:textId="5009C1D6" w:rsidR="0062488C" w:rsidRPr="00B50B2C" w:rsidRDefault="00D75981" w:rsidP="002D03CE">
      <w:pPr>
        <w:pStyle w:val="ListParagraph"/>
        <w:numPr>
          <w:ilvl w:val="1"/>
          <w:numId w:val="6"/>
        </w:numPr>
        <w:jc w:val="both"/>
      </w:pPr>
      <w:r w:rsidRPr="00B50B2C">
        <w:t xml:space="preserve">Model </w:t>
      </w:r>
      <w:r w:rsidR="0062488C" w:rsidRPr="00B50B2C">
        <w:t xml:space="preserve">and measure </w:t>
      </w:r>
      <w:r w:rsidRPr="00B50B2C">
        <w:t>specific risk</w:t>
      </w:r>
      <w:r w:rsidR="0062488C" w:rsidRPr="00B50B2C">
        <w:t xml:space="preserve">s, </w:t>
      </w:r>
      <w:r w:rsidR="002D03CE">
        <w:t>especially</w:t>
      </w:r>
      <w:r w:rsidR="0062488C" w:rsidRPr="00B50B2C">
        <w:t xml:space="preserve"> underwriting and reserving </w:t>
      </w:r>
      <w:r w:rsidR="00271204" w:rsidRPr="00B50B2C">
        <w:t>risks</w:t>
      </w:r>
      <w:r w:rsidR="002D03CE">
        <w:t>;</w:t>
      </w:r>
    </w:p>
    <w:p w14:paraId="77A3F1D6" w14:textId="445819E5" w:rsidR="001044F6" w:rsidRPr="00B50B2C" w:rsidRDefault="000B40E1" w:rsidP="002D03CE">
      <w:pPr>
        <w:pStyle w:val="ListParagraph"/>
        <w:numPr>
          <w:ilvl w:val="1"/>
          <w:numId w:val="6"/>
        </w:numPr>
        <w:jc w:val="both"/>
      </w:pPr>
      <w:r w:rsidRPr="00B50B2C">
        <w:t>Contribute to the a</w:t>
      </w:r>
      <w:r w:rsidR="00D75981" w:rsidRPr="00B50B2C">
        <w:t>ggregat</w:t>
      </w:r>
      <w:r w:rsidRPr="00B50B2C">
        <w:t>ion</w:t>
      </w:r>
      <w:r w:rsidR="00B40685" w:rsidRPr="00B50B2C">
        <w:t xml:space="preserve"> of</w:t>
      </w:r>
      <w:r w:rsidR="00D75981" w:rsidRPr="00B50B2C">
        <w:t xml:space="preserve"> risk</w:t>
      </w:r>
      <w:r w:rsidR="002D03CE">
        <w:t>;</w:t>
      </w:r>
    </w:p>
    <w:p w14:paraId="5C281DBA" w14:textId="02E64355" w:rsidR="00D75981" w:rsidRPr="00B50B2C" w:rsidRDefault="000B40E1" w:rsidP="002D03CE">
      <w:pPr>
        <w:pStyle w:val="ListParagraph"/>
        <w:numPr>
          <w:ilvl w:val="1"/>
          <w:numId w:val="6"/>
        </w:numPr>
        <w:jc w:val="both"/>
      </w:pPr>
      <w:r w:rsidRPr="00B50B2C">
        <w:t>Contribute to the calc of the SCR</w:t>
      </w:r>
      <w:r w:rsidR="002D03CE">
        <w:t>;</w:t>
      </w:r>
    </w:p>
    <w:p w14:paraId="27C51220" w14:textId="56B1BEE3" w:rsidR="00B40685" w:rsidRPr="00B50B2C" w:rsidRDefault="00397AD3" w:rsidP="002D03CE">
      <w:pPr>
        <w:pStyle w:val="ListParagraph"/>
        <w:numPr>
          <w:ilvl w:val="1"/>
          <w:numId w:val="6"/>
        </w:numPr>
        <w:jc w:val="both"/>
      </w:pPr>
      <w:r w:rsidRPr="00B50B2C">
        <w:t>Contribute to the a</w:t>
      </w:r>
      <w:r w:rsidR="00B40685" w:rsidRPr="00B50B2C">
        <w:t>ssess</w:t>
      </w:r>
      <w:r w:rsidRPr="00B50B2C">
        <w:t xml:space="preserve">ment of </w:t>
      </w:r>
      <w:r w:rsidR="00B40685" w:rsidRPr="00B50B2C">
        <w:t xml:space="preserve">the liquidity </w:t>
      </w:r>
      <w:r w:rsidR="00A8045C" w:rsidRPr="00B50B2C">
        <w:t>of insurance liabilities</w:t>
      </w:r>
      <w:r w:rsidR="002D03CE">
        <w:t>;</w:t>
      </w:r>
    </w:p>
    <w:p w14:paraId="10DE28BD" w14:textId="7BF4EE58" w:rsidR="00A8045C" w:rsidRPr="00B50B2C" w:rsidRDefault="00397AD3" w:rsidP="002D03CE">
      <w:pPr>
        <w:pStyle w:val="ListParagraph"/>
        <w:numPr>
          <w:ilvl w:val="1"/>
          <w:numId w:val="6"/>
        </w:numPr>
        <w:jc w:val="both"/>
      </w:pPr>
      <w:r w:rsidRPr="00B50B2C">
        <w:t>Contribute to the assessment of</w:t>
      </w:r>
      <w:r w:rsidR="002C6862" w:rsidRPr="00B50B2C">
        <w:t xml:space="preserve"> the s</w:t>
      </w:r>
      <w:r w:rsidR="00F340CD" w:rsidRPr="00B50B2C">
        <w:t xml:space="preserve">ensitivity of technical </w:t>
      </w:r>
      <w:r w:rsidR="002C6862" w:rsidRPr="00B50B2C">
        <w:t>provisions</w:t>
      </w:r>
      <w:r w:rsidR="00F340CD" w:rsidRPr="00B50B2C">
        <w:t xml:space="preserve"> to interest rate</w:t>
      </w:r>
      <w:r w:rsidR="002C6862" w:rsidRPr="00B50B2C">
        <w:t>s</w:t>
      </w:r>
      <w:r w:rsidR="00A43656" w:rsidRPr="00B50B2C">
        <w:t xml:space="preserve"> and spreads</w:t>
      </w:r>
      <w:r w:rsidR="002D03CE">
        <w:t>;</w:t>
      </w:r>
    </w:p>
    <w:p w14:paraId="4430D1CE" w14:textId="610278AC" w:rsidR="00A955CB" w:rsidRPr="00B50B2C" w:rsidRDefault="003A0A0D" w:rsidP="002D03CE">
      <w:pPr>
        <w:pStyle w:val="ListParagraph"/>
        <w:numPr>
          <w:ilvl w:val="1"/>
          <w:numId w:val="6"/>
        </w:numPr>
        <w:jc w:val="both"/>
      </w:pPr>
      <w:r w:rsidRPr="00B50B2C">
        <w:t xml:space="preserve">Contribute to the </w:t>
      </w:r>
      <w:r w:rsidR="009C792B" w:rsidRPr="00B50B2C">
        <w:t>internal model concerning</w:t>
      </w:r>
      <w:r w:rsidR="002D03CE">
        <w:t>:</w:t>
      </w:r>
    </w:p>
    <w:p w14:paraId="0B6F9DE9" w14:textId="46B327A1" w:rsidR="009C792B" w:rsidRPr="00B50B2C" w:rsidRDefault="002D03CE" w:rsidP="002D03CE">
      <w:pPr>
        <w:pStyle w:val="ListParagraph"/>
        <w:numPr>
          <w:ilvl w:val="2"/>
          <w:numId w:val="6"/>
        </w:numPr>
        <w:jc w:val="both"/>
      </w:pPr>
      <w:r>
        <w:t>D</w:t>
      </w:r>
      <w:r w:rsidR="00A955CB" w:rsidRPr="00B50B2C">
        <w:t>esign and implementation</w:t>
      </w:r>
      <w:r>
        <w:t>,</w:t>
      </w:r>
    </w:p>
    <w:p w14:paraId="56276E0C" w14:textId="521C1014" w:rsidR="00C76C63" w:rsidRPr="00B50B2C" w:rsidRDefault="002D03CE" w:rsidP="002D03CE">
      <w:pPr>
        <w:pStyle w:val="ListParagraph"/>
        <w:numPr>
          <w:ilvl w:val="2"/>
          <w:numId w:val="6"/>
        </w:numPr>
        <w:jc w:val="both"/>
      </w:pPr>
      <w:r>
        <w:t>T</w:t>
      </w:r>
      <w:r w:rsidR="00C76C63" w:rsidRPr="00B50B2C">
        <w:t>est and validation</w:t>
      </w:r>
      <w:r>
        <w:t>,</w:t>
      </w:r>
    </w:p>
    <w:p w14:paraId="1F146EE6" w14:textId="69E42259" w:rsidR="00C76C63" w:rsidRPr="00B50B2C" w:rsidRDefault="002D03CE" w:rsidP="002D03CE">
      <w:pPr>
        <w:pStyle w:val="ListParagraph"/>
        <w:numPr>
          <w:ilvl w:val="2"/>
          <w:numId w:val="6"/>
        </w:numPr>
        <w:jc w:val="both"/>
      </w:pPr>
      <w:r>
        <w:t>D</w:t>
      </w:r>
      <w:r w:rsidR="00C76C63" w:rsidRPr="00B50B2C">
        <w:t>ocumentation</w:t>
      </w:r>
      <w:r>
        <w:t>,</w:t>
      </w:r>
    </w:p>
    <w:p w14:paraId="0767CA26" w14:textId="4E64A5ED" w:rsidR="00C76C63" w:rsidRPr="00B50B2C" w:rsidRDefault="002D03CE" w:rsidP="002D03CE">
      <w:pPr>
        <w:pStyle w:val="ListParagraph"/>
        <w:numPr>
          <w:ilvl w:val="2"/>
          <w:numId w:val="6"/>
        </w:numPr>
        <w:jc w:val="both"/>
      </w:pPr>
      <w:r>
        <w:t>A</w:t>
      </w:r>
      <w:r w:rsidR="00C76C63" w:rsidRPr="00B50B2C">
        <w:t>nalysis of the performance</w:t>
      </w:r>
      <w:r>
        <w:t>,</w:t>
      </w:r>
    </w:p>
    <w:p w14:paraId="51CDEF42" w14:textId="21C5A393" w:rsidR="00C76C63" w:rsidRPr="00B50B2C" w:rsidRDefault="002D03CE" w:rsidP="002D03CE">
      <w:pPr>
        <w:pStyle w:val="ListParagraph"/>
        <w:numPr>
          <w:ilvl w:val="2"/>
          <w:numId w:val="6"/>
        </w:numPr>
        <w:jc w:val="both"/>
      </w:pPr>
      <w:r>
        <w:t>I</w:t>
      </w:r>
      <w:r w:rsidR="00C70D1E" w:rsidRPr="00B50B2C">
        <w:t xml:space="preserve">nformation of </w:t>
      </w:r>
      <w:r w:rsidR="0068389F" w:rsidRPr="00B50B2C">
        <w:t xml:space="preserve">and suggestions to </w:t>
      </w:r>
      <w:r w:rsidR="00C70D1E" w:rsidRPr="00B50B2C">
        <w:t>the administrative, supervisory and management body</w:t>
      </w:r>
      <w:r>
        <w:t>.</w:t>
      </w:r>
    </w:p>
    <w:p w14:paraId="27E1AA25" w14:textId="65DB2555" w:rsidR="0068389F" w:rsidRPr="00B50B2C" w:rsidRDefault="007C4BAE" w:rsidP="002D03CE">
      <w:pPr>
        <w:pStyle w:val="ListParagraph"/>
        <w:numPr>
          <w:ilvl w:val="1"/>
          <w:numId w:val="6"/>
        </w:numPr>
        <w:jc w:val="both"/>
      </w:pPr>
      <w:r w:rsidRPr="00B50B2C">
        <w:t>Contribut</w:t>
      </w:r>
      <w:r w:rsidR="002B28CE" w:rsidRPr="00B50B2C">
        <w:t>e</w:t>
      </w:r>
      <w:r w:rsidRPr="00B50B2C">
        <w:t xml:space="preserve"> to the own risk and solvency assessment</w:t>
      </w:r>
      <w:r w:rsidR="00D35255" w:rsidRPr="00B50B2C">
        <w:t>,</w:t>
      </w:r>
      <w:r w:rsidRPr="00B50B2C">
        <w:t xml:space="preserve"> ORSA</w:t>
      </w:r>
      <w:r w:rsidR="00D35255" w:rsidRPr="00B50B2C">
        <w:t>,</w:t>
      </w:r>
      <w:r w:rsidR="00C14208" w:rsidRPr="00B50B2C">
        <w:t xml:space="preserve"> </w:t>
      </w:r>
      <w:r w:rsidR="002D03CE">
        <w:t xml:space="preserve">especially </w:t>
      </w:r>
      <w:r w:rsidR="00C14208" w:rsidRPr="00B50B2C">
        <w:t>to the assessment of</w:t>
      </w:r>
      <w:r w:rsidR="002D03CE">
        <w:t>:</w:t>
      </w:r>
    </w:p>
    <w:p w14:paraId="0CEEBA01" w14:textId="1786D37F" w:rsidR="00F46FB7" w:rsidRPr="00B50B2C" w:rsidRDefault="003D6A15" w:rsidP="002D03CE">
      <w:pPr>
        <w:pStyle w:val="ListParagraph"/>
        <w:numPr>
          <w:ilvl w:val="2"/>
          <w:numId w:val="6"/>
        </w:numPr>
        <w:jc w:val="both"/>
      </w:pPr>
      <w:r w:rsidRPr="00B50B2C">
        <w:t>Solvency need</w:t>
      </w:r>
      <w:r w:rsidR="001F3563" w:rsidRPr="00B50B2C">
        <w:t>s</w:t>
      </w:r>
      <w:r w:rsidR="002D03CE">
        <w:t>,</w:t>
      </w:r>
    </w:p>
    <w:p w14:paraId="029CED6F" w14:textId="2A6C6E74" w:rsidR="002B28CE" w:rsidRPr="00B50B2C" w:rsidRDefault="002B28CE" w:rsidP="002D03CE">
      <w:pPr>
        <w:pStyle w:val="ListParagraph"/>
        <w:numPr>
          <w:ilvl w:val="2"/>
          <w:numId w:val="6"/>
        </w:numPr>
        <w:jc w:val="both"/>
      </w:pPr>
      <w:r w:rsidRPr="00B50B2C">
        <w:t>Compliance with capital</w:t>
      </w:r>
      <w:r w:rsidR="0023059E" w:rsidRPr="00B50B2C">
        <w:t xml:space="preserve"> requirements</w:t>
      </w:r>
      <w:r w:rsidR="00813822" w:rsidRPr="00B50B2C">
        <w:t xml:space="preserve"> and </w:t>
      </w:r>
      <w:r w:rsidR="001F3563" w:rsidRPr="00B50B2C">
        <w:t>requirements regarding technical provisions</w:t>
      </w:r>
      <w:r w:rsidR="002D03CE">
        <w:t>,</w:t>
      </w:r>
    </w:p>
    <w:p w14:paraId="7EE1760F" w14:textId="1CD61E47" w:rsidR="004255DD" w:rsidRPr="00B50B2C" w:rsidRDefault="0023059E" w:rsidP="002D03CE">
      <w:pPr>
        <w:pStyle w:val="ListParagraph"/>
        <w:numPr>
          <w:ilvl w:val="2"/>
          <w:numId w:val="6"/>
        </w:numPr>
        <w:jc w:val="both"/>
      </w:pPr>
      <w:r w:rsidRPr="00B50B2C">
        <w:t xml:space="preserve">Adequacy of the application </w:t>
      </w:r>
      <w:r w:rsidR="004255DD" w:rsidRPr="00B50B2C">
        <w:t xml:space="preserve">of the </w:t>
      </w:r>
      <w:r w:rsidR="001F3563" w:rsidRPr="00B50B2C">
        <w:t>s</w:t>
      </w:r>
      <w:r w:rsidR="004255DD" w:rsidRPr="00B50B2C">
        <w:t>tandard formula</w:t>
      </w:r>
      <w:r w:rsidR="002D03CE">
        <w:t>.</w:t>
      </w:r>
    </w:p>
    <w:p w14:paraId="77D20C8F" w14:textId="325389EF" w:rsidR="00904D83" w:rsidRPr="00B50B2C" w:rsidRDefault="00BA04CA" w:rsidP="002D03CE">
      <w:pPr>
        <w:pStyle w:val="ListParagraph"/>
        <w:numPr>
          <w:ilvl w:val="0"/>
          <w:numId w:val="6"/>
        </w:numPr>
        <w:jc w:val="both"/>
      </w:pPr>
      <w:r w:rsidRPr="00B50B2C">
        <w:lastRenderedPageBreak/>
        <w:t>Actu</w:t>
      </w:r>
      <w:r w:rsidR="00E51F87" w:rsidRPr="00B50B2C">
        <w:t xml:space="preserve">arial </w:t>
      </w:r>
      <w:r w:rsidR="00245307" w:rsidRPr="00B50B2C">
        <w:t>r</w:t>
      </w:r>
      <w:r w:rsidR="00E51F87" w:rsidRPr="00B50B2C">
        <w:t xml:space="preserve">ole in the </w:t>
      </w:r>
      <w:r w:rsidR="00811A2C" w:rsidRPr="00B50B2C">
        <w:t>internal control function</w:t>
      </w:r>
      <w:r w:rsidR="003B6E6D" w:rsidRPr="00B50B2C">
        <w:t>,</w:t>
      </w:r>
      <w:r w:rsidR="002D03CE">
        <w:t xml:space="preserve"> especially</w:t>
      </w:r>
      <w:r w:rsidR="003B6E6D" w:rsidRPr="00B50B2C">
        <w:t xml:space="preserve"> in the control of </w:t>
      </w:r>
      <w:r w:rsidR="00E8758D" w:rsidRPr="00B50B2C">
        <w:t>other actuarial ta</w:t>
      </w:r>
      <w:r w:rsidR="00BA3335" w:rsidRPr="00B50B2C">
        <w:t>sks in the undertaking</w:t>
      </w:r>
      <w:r w:rsidR="002D03CE">
        <w:t>.</w:t>
      </w:r>
    </w:p>
    <w:p w14:paraId="331DD4CC" w14:textId="4FE2E82D" w:rsidR="00BA04CA" w:rsidRDefault="00E51F87" w:rsidP="002D03CE">
      <w:pPr>
        <w:pStyle w:val="ListParagraph"/>
        <w:numPr>
          <w:ilvl w:val="0"/>
          <w:numId w:val="6"/>
        </w:numPr>
        <w:jc w:val="both"/>
      </w:pPr>
      <w:r w:rsidRPr="00B50B2C">
        <w:t>A</w:t>
      </w:r>
      <w:r w:rsidR="00811A2C" w:rsidRPr="00B50B2C">
        <w:t>ctuarial role in the a</w:t>
      </w:r>
      <w:r w:rsidRPr="00B50B2C">
        <w:t>udit function</w:t>
      </w:r>
      <w:r w:rsidR="00BA3335" w:rsidRPr="00B50B2C">
        <w:t>, esp. when auditing technical provisions, and solvency requirements</w:t>
      </w:r>
      <w:r w:rsidR="002D03CE">
        <w:t>.</w:t>
      </w:r>
    </w:p>
    <w:p w14:paraId="7361F21D" w14:textId="4EF1D792" w:rsidR="00AA4058" w:rsidRPr="00B50B2C" w:rsidRDefault="00AA4058" w:rsidP="002D03CE">
      <w:pPr>
        <w:jc w:val="both"/>
      </w:pPr>
      <w:r>
        <w:t>Activities of the actuarial function</w:t>
      </w:r>
      <w:r w:rsidR="002D03CE">
        <w:t>:</w:t>
      </w:r>
    </w:p>
    <w:p w14:paraId="6D7DA2C6" w14:textId="0E6F7123" w:rsidR="00F03E9A" w:rsidRPr="00B50B2C" w:rsidRDefault="00F03E9A" w:rsidP="002D03CE">
      <w:pPr>
        <w:pStyle w:val="ListParagraph"/>
        <w:numPr>
          <w:ilvl w:val="0"/>
          <w:numId w:val="6"/>
        </w:numPr>
        <w:jc w:val="both"/>
      </w:pPr>
      <w:r w:rsidRPr="00B50B2C">
        <w:t>Actuarial function</w:t>
      </w:r>
      <w:r w:rsidR="00784B21" w:rsidRPr="00B50B2C">
        <w:t xml:space="preserve"> to effectively</w:t>
      </w:r>
      <w:r w:rsidR="002D03CE">
        <w:t>:</w:t>
      </w:r>
    </w:p>
    <w:p w14:paraId="52759C91" w14:textId="2F149275" w:rsidR="00F703B8" w:rsidRPr="00B50B2C" w:rsidRDefault="002D03CE" w:rsidP="002D03CE">
      <w:pPr>
        <w:pStyle w:val="ListParagraph"/>
        <w:numPr>
          <w:ilvl w:val="1"/>
          <w:numId w:val="6"/>
        </w:numPr>
        <w:jc w:val="both"/>
      </w:pPr>
      <w:r>
        <w:t>C</w:t>
      </w:r>
      <w:r w:rsidR="00F703B8" w:rsidRPr="00B50B2C">
        <w:t>oordinate the calculation of technical provisions;</w:t>
      </w:r>
    </w:p>
    <w:p w14:paraId="6B1BE62F" w14:textId="0BCB8737" w:rsidR="00F703B8" w:rsidRPr="00B50B2C" w:rsidRDefault="002D03CE" w:rsidP="002D03CE">
      <w:pPr>
        <w:pStyle w:val="ListParagraph"/>
        <w:numPr>
          <w:ilvl w:val="1"/>
          <w:numId w:val="6"/>
        </w:numPr>
        <w:jc w:val="both"/>
      </w:pPr>
      <w:r>
        <w:t>E</w:t>
      </w:r>
      <w:r w:rsidR="00F703B8" w:rsidRPr="00B50B2C">
        <w:t>nsure the appropriateness of the methodologies and underlying models used as well as the assumptions made in the calculation of technical provisions;</w:t>
      </w:r>
    </w:p>
    <w:p w14:paraId="589A47CC" w14:textId="4B9BEA50" w:rsidR="00F703B8" w:rsidRPr="00B50B2C" w:rsidRDefault="002D03CE" w:rsidP="002D03CE">
      <w:pPr>
        <w:pStyle w:val="ListParagraph"/>
        <w:numPr>
          <w:ilvl w:val="1"/>
          <w:numId w:val="6"/>
        </w:numPr>
        <w:jc w:val="both"/>
      </w:pPr>
      <w:r>
        <w:t>A</w:t>
      </w:r>
      <w:r w:rsidR="00F703B8" w:rsidRPr="00B50B2C">
        <w:t>ssess the sufficiency and quality of the data used in the calculation of technical provisions;</w:t>
      </w:r>
    </w:p>
    <w:p w14:paraId="65C24033" w14:textId="34988B66" w:rsidR="00F703B8" w:rsidRPr="00B50B2C" w:rsidRDefault="002D03CE" w:rsidP="002D03CE">
      <w:pPr>
        <w:pStyle w:val="ListParagraph"/>
        <w:numPr>
          <w:ilvl w:val="1"/>
          <w:numId w:val="6"/>
        </w:numPr>
        <w:jc w:val="both"/>
      </w:pPr>
      <w:r>
        <w:t>C</w:t>
      </w:r>
      <w:r w:rsidR="00F703B8" w:rsidRPr="00B50B2C">
        <w:t>ompare best estimates against experience;</w:t>
      </w:r>
    </w:p>
    <w:p w14:paraId="1B4A134E" w14:textId="3E5F3C51" w:rsidR="00F703B8" w:rsidRPr="00B50B2C" w:rsidRDefault="002D03CE" w:rsidP="002D03CE">
      <w:pPr>
        <w:pStyle w:val="ListParagraph"/>
        <w:numPr>
          <w:ilvl w:val="1"/>
          <w:numId w:val="6"/>
        </w:numPr>
        <w:jc w:val="both"/>
      </w:pPr>
      <w:r>
        <w:t>I</w:t>
      </w:r>
      <w:r w:rsidR="00F703B8" w:rsidRPr="00B50B2C">
        <w:t>nform the administrative, management or supervisory body of the reliability and adequacy of the calculation of technical provisions;</w:t>
      </w:r>
    </w:p>
    <w:p w14:paraId="1FC4B034" w14:textId="329D6077" w:rsidR="00F703B8" w:rsidRPr="00B50B2C" w:rsidRDefault="002D03CE" w:rsidP="002D03CE">
      <w:pPr>
        <w:pStyle w:val="ListParagraph"/>
        <w:numPr>
          <w:ilvl w:val="1"/>
          <w:numId w:val="6"/>
        </w:numPr>
        <w:jc w:val="both"/>
      </w:pPr>
      <w:r>
        <w:t>O</w:t>
      </w:r>
      <w:r w:rsidR="00F703B8" w:rsidRPr="00B50B2C">
        <w:t>versee the calculation of technical provisions in the cases set out in Article 82;</w:t>
      </w:r>
    </w:p>
    <w:p w14:paraId="55AD53A4" w14:textId="0FA28298" w:rsidR="00F703B8" w:rsidRPr="00B50B2C" w:rsidRDefault="002D03CE" w:rsidP="002D03CE">
      <w:pPr>
        <w:pStyle w:val="ListParagraph"/>
        <w:numPr>
          <w:ilvl w:val="1"/>
          <w:numId w:val="6"/>
        </w:numPr>
        <w:jc w:val="both"/>
      </w:pPr>
      <w:r>
        <w:t>E</w:t>
      </w:r>
      <w:r w:rsidR="00F703B8" w:rsidRPr="00B50B2C">
        <w:t>xpress an opinion on the overall underwriting policy;</w:t>
      </w:r>
      <w:r w:rsidR="00D2126A" w:rsidRPr="00B50B2C">
        <w:t xml:space="preserve"> and</w:t>
      </w:r>
    </w:p>
    <w:p w14:paraId="3741D789" w14:textId="7C42851B" w:rsidR="00F703B8" w:rsidRDefault="002D03CE" w:rsidP="002D03CE">
      <w:pPr>
        <w:pStyle w:val="ListParagraph"/>
        <w:numPr>
          <w:ilvl w:val="1"/>
          <w:numId w:val="6"/>
        </w:numPr>
        <w:jc w:val="both"/>
      </w:pPr>
      <w:r>
        <w:t>E</w:t>
      </w:r>
      <w:r w:rsidR="00F703B8" w:rsidRPr="00B50B2C">
        <w:t>xpress an opinion on the adequacy of reinsurance arrangements</w:t>
      </w:r>
      <w:r w:rsidR="00D2126A" w:rsidRPr="00B50B2C">
        <w:t xml:space="preserve">. </w:t>
      </w:r>
    </w:p>
    <w:p w14:paraId="65DA24D7" w14:textId="5DC8A0FA" w:rsidR="00831CE7" w:rsidRPr="00B50B2C" w:rsidRDefault="002D03CE" w:rsidP="002D03CE">
      <w:pPr>
        <w:pStyle w:val="ListParagraph"/>
        <w:numPr>
          <w:ilvl w:val="1"/>
          <w:numId w:val="6"/>
        </w:numPr>
        <w:jc w:val="both"/>
      </w:pPr>
      <w:r>
        <w:t>C</w:t>
      </w:r>
      <w:r w:rsidR="00831CE7" w:rsidRPr="00831CE7">
        <w:t>ontribute to the effective implementation of the risk-management system referred to in Article 44, in particular with respect to the risk modelling underlying the calculation of the capital requirements set out in Chapter VI, Sections 4 and 5, and to the assessment referred to in Article 45.</w:t>
      </w:r>
    </w:p>
    <w:p w14:paraId="3B68A621" w14:textId="184041A9" w:rsidR="00563C40" w:rsidRDefault="00551FD3" w:rsidP="002D03CE">
      <w:pPr>
        <w:jc w:val="both"/>
      </w:pPr>
      <w:r>
        <w:t>More</w:t>
      </w:r>
      <w:r w:rsidR="00390D7C">
        <w:t xml:space="preserve">over, </w:t>
      </w:r>
      <w:r w:rsidR="00392A93">
        <w:t>activ</w:t>
      </w:r>
      <w:r w:rsidR="002D03CE">
        <w:t xml:space="preserve">ities </w:t>
      </w:r>
      <w:r w:rsidR="00390D7C">
        <w:t xml:space="preserve">with actuarial character </w:t>
      </w:r>
      <w:r w:rsidR="00A12157">
        <w:t xml:space="preserve">may be contained in critical or important functions.  As </w:t>
      </w:r>
      <w:r w:rsidR="00392A93">
        <w:t>these functions are determined b</w:t>
      </w:r>
      <w:r w:rsidR="00E70707">
        <w:t>y insurance and reinsurance undertaking,</w:t>
      </w:r>
      <w:r w:rsidR="008D62F2">
        <w:t xml:space="preserve"> an additional step in necessary to </w:t>
      </w:r>
      <w:r w:rsidR="00F3181C">
        <w:t>identify more common critical an</w:t>
      </w:r>
      <w:r w:rsidR="00AA4058">
        <w:t>d</w:t>
      </w:r>
      <w:r w:rsidR="00F3181C">
        <w:t xml:space="preserve"> important fu</w:t>
      </w:r>
      <w:r w:rsidR="00180F21">
        <w:t>nctions</w:t>
      </w:r>
      <w:r w:rsidR="00947D73">
        <w:t>.</w:t>
      </w:r>
    </w:p>
    <w:p w14:paraId="42721D51" w14:textId="243F145F" w:rsidR="00947D73" w:rsidRDefault="001D5DE3" w:rsidP="00BA11E8">
      <w:pPr>
        <w:pStyle w:val="Heading3"/>
      </w:pPr>
      <w:bookmarkStart w:id="17" w:name="_Toc98928159"/>
      <w:r>
        <w:t>Solvency and financial conditions reports</w:t>
      </w:r>
      <w:bookmarkEnd w:id="17"/>
    </w:p>
    <w:p w14:paraId="4110E84C" w14:textId="220AF4CA" w:rsidR="007C2570" w:rsidRDefault="000C413B" w:rsidP="00470F4C">
      <w:pPr>
        <w:jc w:val="both"/>
      </w:pPr>
      <w:r>
        <w:t>Insurance and reinsur</w:t>
      </w:r>
      <w:r w:rsidR="002504EA">
        <w:t>ance u</w:t>
      </w:r>
      <w:r>
        <w:t xml:space="preserve">ndertakings need </w:t>
      </w:r>
      <w:r w:rsidR="002504EA">
        <w:t>to describe their system of governance</w:t>
      </w:r>
      <w:r w:rsidR="00470F4C">
        <w:t xml:space="preserve"> including</w:t>
      </w:r>
      <w:r w:rsidR="00BA699B">
        <w:t xml:space="preserve"> the </w:t>
      </w:r>
      <w:r w:rsidR="00036090">
        <w:t xml:space="preserve">fit and proper </w:t>
      </w:r>
      <w:r w:rsidR="008874CE">
        <w:t>requirement as</w:t>
      </w:r>
      <w:r w:rsidR="00A10917">
        <w:t xml:space="preserve"> part of the</w:t>
      </w:r>
      <w:r w:rsidR="000132CA">
        <w:t>ir</w:t>
      </w:r>
      <w:r w:rsidR="00A10917">
        <w:t xml:space="preserve"> </w:t>
      </w:r>
      <w:r w:rsidR="000132CA">
        <w:t>s</w:t>
      </w:r>
      <w:r w:rsidR="00A10917">
        <w:t>olvency and financial condition report</w:t>
      </w:r>
      <w:r w:rsidR="000132CA">
        <w:t>,</w:t>
      </w:r>
      <w:r w:rsidR="00A10917">
        <w:t xml:space="preserve"> SFCR</w:t>
      </w:r>
      <w:r w:rsidR="000132CA">
        <w:t>,</w:t>
      </w:r>
      <w:r w:rsidR="008874CE">
        <w:t xml:space="preserve"> per </w:t>
      </w:r>
      <w:r w:rsidR="006E7EC8">
        <w:t>SI</w:t>
      </w:r>
      <w:r w:rsidR="00470F4C">
        <w:t>I</w:t>
      </w:r>
      <w:r w:rsidR="006E7EC8">
        <w:t xml:space="preserve"> Imp Reg, </w:t>
      </w:r>
      <w:r w:rsidR="008874CE">
        <w:t>Article 294</w:t>
      </w:r>
      <w:r w:rsidR="002A62FB">
        <w:t xml:space="preserve">, </w:t>
      </w:r>
      <w:r w:rsidR="008874CE">
        <w:t xml:space="preserve"> </w:t>
      </w:r>
      <w:r w:rsidR="006E7EC8">
        <w:t xml:space="preserve">Para 2: </w:t>
      </w:r>
    </w:p>
    <w:p w14:paraId="3B18CBD0" w14:textId="69CEE415" w:rsidR="002A62FB" w:rsidRDefault="000132CA" w:rsidP="00470F4C">
      <w:pPr>
        <w:jc w:val="both"/>
      </w:pPr>
      <w:r>
        <w:t>"</w:t>
      </w:r>
      <w:r w:rsidR="002A62FB">
        <w:t>The solvency and financial condition report shall include all of the following information regarding the ‘fit and proper’ policy of the insurance or reinsurance undertaking:</w:t>
      </w:r>
    </w:p>
    <w:p w14:paraId="414FCE4B" w14:textId="3B064B2D" w:rsidR="002A62FB" w:rsidRDefault="00470F4C" w:rsidP="00470F4C">
      <w:pPr>
        <w:pStyle w:val="ListParagraph"/>
        <w:numPr>
          <w:ilvl w:val="0"/>
          <w:numId w:val="11"/>
        </w:numPr>
        <w:jc w:val="both"/>
      </w:pPr>
      <w:r>
        <w:t>A</w:t>
      </w:r>
      <w:r w:rsidR="002A62FB">
        <w:t xml:space="preserve"> description of the undertaking's specific requirements concerning skills, knowledge and expertise applicable to the persons who effectively run the undertaking or have other key functions;</w:t>
      </w:r>
    </w:p>
    <w:p w14:paraId="22FD4F7D" w14:textId="4AA7EE67" w:rsidR="000C413B" w:rsidRDefault="00470F4C" w:rsidP="00470F4C">
      <w:pPr>
        <w:pStyle w:val="ListParagraph"/>
        <w:numPr>
          <w:ilvl w:val="0"/>
          <w:numId w:val="11"/>
        </w:numPr>
        <w:jc w:val="both"/>
      </w:pPr>
      <w:r>
        <w:t>A</w:t>
      </w:r>
      <w:r w:rsidR="002A62FB">
        <w:t xml:space="preserve"> description of the undertaking's process for assessing the fitness and the propriety of the persons who effectively run the undertaking or have other key functions.</w:t>
      </w:r>
      <w:r w:rsidR="007C2570">
        <w:t>"</w:t>
      </w:r>
    </w:p>
    <w:p w14:paraId="154880F8" w14:textId="41C67879" w:rsidR="000B3CB5" w:rsidRDefault="000B3CB5" w:rsidP="00470F4C">
      <w:pPr>
        <w:jc w:val="both"/>
      </w:pPr>
      <w:commentRangeStart w:id="18"/>
      <w:r>
        <w:t xml:space="preserve">It would make sense </w:t>
      </w:r>
      <w:r w:rsidR="00090D20">
        <w:t xml:space="preserve">to analyse SFCRs of select big and </w:t>
      </w:r>
      <w:r w:rsidR="00B6010E">
        <w:t>small undertakings</w:t>
      </w:r>
      <w:r w:rsidR="007C2570">
        <w:t xml:space="preserve"> in all EEA countries</w:t>
      </w:r>
      <w:r w:rsidR="00AF4B7D">
        <w:t>.  On a small non</w:t>
      </w:r>
      <w:r w:rsidR="003A5077">
        <w:t xml:space="preserve">-representative sample, companies </w:t>
      </w:r>
      <w:r w:rsidR="009C4241">
        <w:t>often define the requirements as what is needed to fulfil</w:t>
      </w:r>
      <w:r w:rsidR="00B315A5">
        <w:t xml:space="preserve"> the requirements of the tasks of the key fun</w:t>
      </w:r>
      <w:r w:rsidR="00245250">
        <w:t>ctions.</w:t>
      </w:r>
      <w:r w:rsidR="00470F4C">
        <w:t xml:space="preserve"> </w:t>
      </w:r>
      <w:r w:rsidR="00245250">
        <w:t xml:space="preserve">In the process for </w:t>
      </w:r>
      <w:r w:rsidR="00232742">
        <w:t>assessing</w:t>
      </w:r>
      <w:r w:rsidR="00D91F56">
        <w:t xml:space="preserve"> the fitness</w:t>
      </w:r>
      <w:r w:rsidR="00232742">
        <w:t xml:space="preserve">, the actuarial education </w:t>
      </w:r>
      <w:r w:rsidR="00E44150">
        <w:t>and qualification</w:t>
      </w:r>
      <w:r w:rsidR="0043724A">
        <w:t xml:space="preserve"> often plays a role. </w:t>
      </w:r>
      <w:r w:rsidR="007A3BEE">
        <w:t>Moreover</w:t>
      </w:r>
      <w:r w:rsidR="00D6236D">
        <w:t>,</w:t>
      </w:r>
      <w:r w:rsidR="007A3BEE">
        <w:t xml:space="preserve"> ass</w:t>
      </w:r>
      <w:r w:rsidR="00D6236D">
        <w:t xml:space="preserve">essments </w:t>
      </w:r>
      <w:r w:rsidR="00D91F56">
        <w:t>of function</w:t>
      </w:r>
      <w:r w:rsidR="00E33995">
        <w:t xml:space="preserve"> holder by </w:t>
      </w:r>
      <w:r w:rsidR="00D6236D">
        <w:t xml:space="preserve">supervisors are mentioned. </w:t>
      </w:r>
      <w:r w:rsidR="00E44150">
        <w:t xml:space="preserve"> </w:t>
      </w:r>
      <w:commentRangeEnd w:id="18"/>
      <w:r w:rsidR="002718A0">
        <w:rPr>
          <w:rStyle w:val="CommentReference"/>
        </w:rPr>
        <w:commentReference w:id="18"/>
      </w:r>
    </w:p>
    <w:p w14:paraId="0A45DB85" w14:textId="77777777" w:rsidR="001E0F30" w:rsidRDefault="001E0F30" w:rsidP="002A62FB">
      <w:pPr>
        <w:sectPr w:rsidR="001E0F30" w:rsidSect="001E0F30">
          <w:pgSz w:w="11906" w:h="16838"/>
          <w:pgMar w:top="1440" w:right="1440" w:bottom="1440" w:left="1440" w:header="708" w:footer="708" w:gutter="0"/>
          <w:cols w:space="708"/>
          <w:docGrid w:linePitch="360"/>
        </w:sectPr>
      </w:pPr>
    </w:p>
    <w:p w14:paraId="1E8C64D0" w14:textId="77777777" w:rsidR="00CA641C" w:rsidRPr="000C413B" w:rsidRDefault="00CA641C" w:rsidP="002A62FB"/>
    <w:p w14:paraId="0B7C2B29" w14:textId="534B9A96" w:rsidR="00BB19CB" w:rsidRPr="00B50B2C" w:rsidRDefault="002447D4" w:rsidP="006B01FA">
      <w:pPr>
        <w:pStyle w:val="Heading3"/>
      </w:pPr>
      <w:bookmarkStart w:id="19" w:name="_Toc98928160"/>
      <w:r>
        <w:t>Solvency II - a</w:t>
      </w:r>
      <w:r w:rsidR="009874C9">
        <w:t>ppendix</w:t>
      </w:r>
      <w:bookmarkEnd w:id="19"/>
      <w:r w:rsidR="00831CE7">
        <w:t xml:space="preserve"> </w:t>
      </w:r>
    </w:p>
    <w:tbl>
      <w:tblPr>
        <w:tblStyle w:val="GridTable1Light"/>
        <w:tblW w:w="5000" w:type="pct"/>
        <w:tblLayout w:type="fixed"/>
        <w:tblLook w:val="04A0" w:firstRow="1" w:lastRow="0" w:firstColumn="1" w:lastColumn="0" w:noHBand="0" w:noVBand="1"/>
      </w:tblPr>
      <w:tblGrid>
        <w:gridCol w:w="786"/>
        <w:gridCol w:w="952"/>
        <w:gridCol w:w="7278"/>
      </w:tblGrid>
      <w:tr w:rsidR="00673A03" w:rsidRPr="00B50B2C" w14:paraId="0BA585BB" w14:textId="77777777" w:rsidTr="00673A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 w:type="pct"/>
          </w:tcPr>
          <w:p w14:paraId="522E8F2D" w14:textId="7C4D6F11" w:rsidR="00673A03" w:rsidRPr="00B50B2C" w:rsidRDefault="00673A03" w:rsidP="00CD4173">
            <w:r w:rsidRPr="00B50B2C">
              <w:t>Regulation</w:t>
            </w:r>
          </w:p>
        </w:tc>
        <w:tc>
          <w:tcPr>
            <w:tcW w:w="528" w:type="pct"/>
          </w:tcPr>
          <w:p w14:paraId="71EBF635" w14:textId="46DE707D" w:rsidR="00673A03" w:rsidRPr="00B50B2C" w:rsidRDefault="00673A03" w:rsidP="00CD4173">
            <w:pPr>
              <w:cnfStyle w:val="100000000000" w:firstRow="1" w:lastRow="0" w:firstColumn="0" w:lastColumn="0" w:oddVBand="0" w:evenVBand="0" w:oddHBand="0" w:evenHBand="0" w:firstRowFirstColumn="0" w:firstRowLastColumn="0" w:lastRowFirstColumn="0" w:lastRowLastColumn="0"/>
            </w:pPr>
            <w:r w:rsidRPr="00B50B2C">
              <w:t>Classification</w:t>
            </w:r>
          </w:p>
        </w:tc>
        <w:tc>
          <w:tcPr>
            <w:tcW w:w="4036" w:type="pct"/>
          </w:tcPr>
          <w:p w14:paraId="04515382" w14:textId="62485E2E" w:rsidR="00673A03" w:rsidRPr="00B50B2C" w:rsidRDefault="00130EC9" w:rsidP="00CD4173">
            <w:pPr>
              <w:cnfStyle w:val="100000000000" w:firstRow="1" w:lastRow="0" w:firstColumn="0" w:lastColumn="0" w:oddVBand="0" w:evenVBand="0" w:oddHBand="0" w:evenHBand="0" w:firstRowFirstColumn="0" w:firstRowLastColumn="0" w:lastRowFirstColumn="0" w:lastRowLastColumn="0"/>
            </w:pPr>
            <w:r w:rsidRPr="00B50B2C">
              <w:t>Text</w:t>
            </w:r>
          </w:p>
        </w:tc>
      </w:tr>
      <w:tr w:rsidR="00673A03" w:rsidRPr="00B50B2C" w14:paraId="77D7EDAB" w14:textId="77777777" w:rsidTr="00673A03">
        <w:tc>
          <w:tcPr>
            <w:cnfStyle w:val="001000000000" w:firstRow="0" w:lastRow="0" w:firstColumn="1" w:lastColumn="0" w:oddVBand="0" w:evenVBand="0" w:oddHBand="0" w:evenHBand="0" w:firstRowFirstColumn="0" w:firstRowLastColumn="0" w:lastRowFirstColumn="0" w:lastRowLastColumn="0"/>
            <w:tcW w:w="436" w:type="pct"/>
          </w:tcPr>
          <w:p w14:paraId="6807FE58" w14:textId="3D32DB3D" w:rsidR="00673A03" w:rsidRPr="00B50B2C" w:rsidRDefault="008003B5" w:rsidP="00CD4173">
            <w:pPr>
              <w:rPr>
                <w:b w:val="0"/>
                <w:bCs w:val="0"/>
              </w:rPr>
            </w:pPr>
            <w:r w:rsidRPr="00B50B2C">
              <w:rPr>
                <w:b w:val="0"/>
                <w:bCs w:val="0"/>
              </w:rPr>
              <w:t>SII Dir</w:t>
            </w:r>
          </w:p>
        </w:tc>
        <w:tc>
          <w:tcPr>
            <w:tcW w:w="528" w:type="pct"/>
          </w:tcPr>
          <w:p w14:paraId="6AE2A5EB" w14:textId="12E4DE36" w:rsidR="00673A03" w:rsidRPr="00B50B2C" w:rsidRDefault="008003B5" w:rsidP="00CD5230">
            <w:pPr>
              <w:cnfStyle w:val="000000000000" w:firstRow="0" w:lastRow="0" w:firstColumn="0" w:lastColumn="0" w:oddVBand="0" w:evenVBand="0" w:oddHBand="0" w:evenHBand="0" w:firstRowFirstColumn="0" w:firstRowLastColumn="0" w:lastRowFirstColumn="0" w:lastRowLastColumn="0"/>
            </w:pPr>
            <w:r w:rsidRPr="00B50B2C">
              <w:t>Act</w:t>
            </w:r>
            <w:r w:rsidR="00A556A7" w:rsidRPr="00B50B2C">
              <w:t>uarial</w:t>
            </w:r>
            <w:r w:rsidRPr="00B50B2C">
              <w:t xml:space="preserve"> Func</w:t>
            </w:r>
            <w:r w:rsidR="00A556A7" w:rsidRPr="00B50B2C">
              <w:t>tion</w:t>
            </w:r>
          </w:p>
        </w:tc>
        <w:tc>
          <w:tcPr>
            <w:tcW w:w="4036" w:type="pct"/>
          </w:tcPr>
          <w:p w14:paraId="7CD73D1C" w14:textId="7227AF16" w:rsidR="00856950" w:rsidRPr="00B50B2C" w:rsidRDefault="00667FF5" w:rsidP="00856950">
            <w:pPr>
              <w:cnfStyle w:val="000000000000" w:firstRow="0" w:lastRow="0" w:firstColumn="0" w:lastColumn="0" w:oddVBand="0" w:evenVBand="0" w:oddHBand="0" w:evenHBand="0" w:firstRowFirstColumn="0" w:firstRowLastColumn="0" w:lastRowFirstColumn="0" w:lastRowLastColumn="0"/>
              <w:rPr>
                <w:rStyle w:val="Hyperlink"/>
                <w:i/>
                <w:iCs/>
              </w:rPr>
            </w:pPr>
            <w:r w:rsidRPr="00B50B2C">
              <w:rPr>
                <w:i/>
                <w:iCs/>
              </w:rPr>
              <w:fldChar w:fldCharType="begin"/>
            </w:r>
            <w:r w:rsidRPr="00B50B2C">
              <w:rPr>
                <w:i/>
                <w:iCs/>
              </w:rPr>
              <w:instrText xml:space="preserve"> HYPERLINK "https://eur-lex.europa.eu/legal-content/EN/TXT/HTML/?uri=CELEX:02009L0138-20210630&amp;from=EN" \l "tocId65" </w:instrText>
            </w:r>
            <w:r w:rsidRPr="00B50B2C">
              <w:rPr>
                <w:i/>
                <w:iCs/>
              </w:rPr>
              <w:fldChar w:fldCharType="separate"/>
            </w:r>
            <w:r w:rsidR="00856950" w:rsidRPr="00B50B2C">
              <w:rPr>
                <w:rStyle w:val="Hyperlink"/>
                <w:i/>
                <w:iCs/>
              </w:rPr>
              <w:t>Article 48</w:t>
            </w:r>
          </w:p>
          <w:p w14:paraId="68505E72" w14:textId="429BE746"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rPr>
                <w:b/>
                <w:bCs/>
              </w:rPr>
            </w:pPr>
            <w:r w:rsidRPr="00B50B2C">
              <w:rPr>
                <w:rStyle w:val="Hyperlink"/>
                <w:b/>
                <w:bCs/>
              </w:rPr>
              <w:t>Actuarial function</w:t>
            </w:r>
            <w:r w:rsidR="00667FF5" w:rsidRPr="00B50B2C">
              <w:rPr>
                <w:i/>
                <w:iCs/>
              </w:rPr>
              <w:fldChar w:fldCharType="end"/>
            </w:r>
          </w:p>
          <w:p w14:paraId="6E441E3E"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1.  Insurance and reinsurance undertakings shall provide for an effective actuarial function to:</w:t>
            </w:r>
          </w:p>
          <w:p w14:paraId="464920C4"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(a) </w:t>
            </w:r>
          </w:p>
          <w:p w14:paraId="7E7ADCEF"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 xml:space="preserve">coordinate the </w:t>
            </w:r>
            <w:r w:rsidRPr="00B50B2C">
              <w:rPr>
                <w:highlight w:val="yellow"/>
              </w:rPr>
              <w:t>calculation of technical provisions;</w:t>
            </w:r>
          </w:p>
          <w:p w14:paraId="4A7AC5F1"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(b) </w:t>
            </w:r>
          </w:p>
          <w:p w14:paraId="630897F9"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 xml:space="preserve">ensure the </w:t>
            </w:r>
            <w:r w:rsidRPr="00B50B2C">
              <w:rPr>
                <w:highlight w:val="yellow"/>
              </w:rPr>
              <w:t>appropriateness of the methodologies and underlying models used as well as the assumptions made in the calculation of technical provisions</w:t>
            </w:r>
            <w:r w:rsidRPr="00B50B2C">
              <w:t>;</w:t>
            </w:r>
          </w:p>
          <w:p w14:paraId="5BBB1B19"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(c) </w:t>
            </w:r>
          </w:p>
          <w:p w14:paraId="340B80A6"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 xml:space="preserve">assess the </w:t>
            </w:r>
            <w:r w:rsidRPr="00B50B2C">
              <w:rPr>
                <w:highlight w:val="yellow"/>
              </w:rPr>
              <w:t>sufficiency and quality of the data used in the calculation of technical provisions</w:t>
            </w:r>
            <w:r w:rsidRPr="00B50B2C">
              <w:t>;</w:t>
            </w:r>
          </w:p>
          <w:p w14:paraId="38532FBB"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(d) </w:t>
            </w:r>
          </w:p>
          <w:p w14:paraId="6A5AE116"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 xml:space="preserve">compare </w:t>
            </w:r>
            <w:r w:rsidRPr="00B50B2C">
              <w:rPr>
                <w:highlight w:val="yellow"/>
              </w:rPr>
              <w:t>best estimates against experience</w:t>
            </w:r>
            <w:r w:rsidRPr="00B50B2C">
              <w:t>;</w:t>
            </w:r>
          </w:p>
          <w:p w14:paraId="3B7A061F"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(e) </w:t>
            </w:r>
          </w:p>
          <w:p w14:paraId="5349BA23"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rPr>
                <w:highlight w:val="yellow"/>
              </w:rPr>
              <w:t>inform the administrative, management or supervisory body of the reliability and adequacy of the calculation of technical provisions;</w:t>
            </w:r>
          </w:p>
          <w:p w14:paraId="4E76B99D"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(f) </w:t>
            </w:r>
          </w:p>
          <w:p w14:paraId="3BBBA144"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rPr>
                <w:highlight w:val="yellow"/>
              </w:rPr>
              <w:t>oversee the calculation of technical provisions in the cases set out in Article 82;</w:t>
            </w:r>
          </w:p>
          <w:p w14:paraId="28267064"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(g) </w:t>
            </w:r>
          </w:p>
          <w:p w14:paraId="65B27921"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rPr>
                <w:highlight w:val="yellow"/>
              </w:rPr>
              <w:t>express an opinion on the overall underwriting policy</w:t>
            </w:r>
            <w:r w:rsidRPr="00B50B2C">
              <w:t>;</w:t>
            </w:r>
          </w:p>
          <w:p w14:paraId="0ADDC7CD"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(h) </w:t>
            </w:r>
          </w:p>
          <w:p w14:paraId="7946AAA8"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rPr>
                <w:highlight w:val="yellow"/>
              </w:rPr>
              <w:t>express an opinion on the adequacy of reinsurance arrangements</w:t>
            </w:r>
            <w:r w:rsidRPr="00B50B2C">
              <w:t>; and</w:t>
            </w:r>
          </w:p>
          <w:p w14:paraId="270DEF29"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r w:rsidRPr="00B50B2C">
              <w:t>(</w:t>
            </w:r>
            <w:proofErr w:type="spellStart"/>
            <w:r w:rsidRPr="00B50B2C">
              <w:t>i</w:t>
            </w:r>
            <w:proofErr w:type="spellEnd"/>
            <w:r w:rsidRPr="00B50B2C">
              <w:t>) </w:t>
            </w:r>
          </w:p>
          <w:p w14:paraId="5C9CC2BF" w14:textId="77777777" w:rsidR="00856950" w:rsidRPr="00B50B2C" w:rsidRDefault="00856950" w:rsidP="00856950">
            <w:pPr>
              <w:cnfStyle w:val="000000000000" w:firstRow="0" w:lastRow="0" w:firstColumn="0" w:lastColumn="0" w:oddVBand="0" w:evenVBand="0" w:oddHBand="0" w:evenHBand="0" w:firstRowFirstColumn="0" w:firstRowLastColumn="0" w:lastRowFirstColumn="0" w:lastRowLastColumn="0"/>
            </w:pPr>
            <w:bookmarkStart w:id="20" w:name="_Hlk98359213"/>
            <w:r w:rsidRPr="00B50B2C">
              <w:t xml:space="preserve">contribute to the </w:t>
            </w:r>
            <w:r w:rsidRPr="00B50B2C">
              <w:rPr>
                <w:highlight w:val="yellow"/>
              </w:rPr>
              <w:t>effective implementation of the risk-management</w:t>
            </w:r>
            <w:r w:rsidRPr="00B50B2C">
              <w:t xml:space="preserve"> system referred to in Article 44, in particular with respect to the </w:t>
            </w:r>
            <w:r w:rsidRPr="00B50B2C">
              <w:rPr>
                <w:highlight w:val="yellow"/>
              </w:rPr>
              <w:t>risk modelling underlying the calculation of the capital requirements</w:t>
            </w:r>
            <w:r w:rsidRPr="00B50B2C">
              <w:t xml:space="preserve"> set out in Chapter VI, Sections 4 and 5, and to the </w:t>
            </w:r>
            <w:r w:rsidRPr="00B50B2C">
              <w:rPr>
                <w:highlight w:val="yellow"/>
              </w:rPr>
              <w:t>assessment referred to in Article 45</w:t>
            </w:r>
            <w:r w:rsidRPr="00B50B2C">
              <w:t>.</w:t>
            </w:r>
          </w:p>
          <w:bookmarkEnd w:id="20"/>
          <w:p w14:paraId="14040702" w14:textId="3CB7D7E3" w:rsidR="00673A03" w:rsidRPr="00B50B2C" w:rsidRDefault="00856950" w:rsidP="00CD4173">
            <w:pPr>
              <w:cnfStyle w:val="000000000000" w:firstRow="0" w:lastRow="0" w:firstColumn="0" w:lastColumn="0" w:oddVBand="0" w:evenVBand="0" w:oddHBand="0" w:evenHBand="0" w:firstRowFirstColumn="0" w:firstRowLastColumn="0" w:lastRowFirstColumn="0" w:lastRowLastColumn="0"/>
            </w:pPr>
            <w:r w:rsidRPr="00B50B2C">
              <w:t xml:space="preserve">2.  The actuarial function shall be carried out by </w:t>
            </w:r>
            <w:r w:rsidRPr="00B50B2C">
              <w:rPr>
                <w:highlight w:val="yellow"/>
              </w:rPr>
              <w:t>persons who have knowledge of actuarial and financial mathematics, commensurate with the nature, scale and complexity of the risks inherent in the business of the insurance or reinsurance undertaking, and who are able to demonstrate their relevant experience with applicable professional and other standards.</w:t>
            </w:r>
          </w:p>
        </w:tc>
      </w:tr>
      <w:tr w:rsidR="002C7606" w:rsidRPr="00B50B2C" w14:paraId="1DB6A969" w14:textId="77777777" w:rsidTr="00673A03">
        <w:tc>
          <w:tcPr>
            <w:cnfStyle w:val="001000000000" w:firstRow="0" w:lastRow="0" w:firstColumn="1" w:lastColumn="0" w:oddVBand="0" w:evenVBand="0" w:oddHBand="0" w:evenHBand="0" w:firstRowFirstColumn="0" w:firstRowLastColumn="0" w:lastRowFirstColumn="0" w:lastRowLastColumn="0"/>
            <w:tcW w:w="436" w:type="pct"/>
          </w:tcPr>
          <w:p w14:paraId="6E20D8B6" w14:textId="425F461E" w:rsidR="002C7606" w:rsidRPr="00B50B2C" w:rsidRDefault="00682FE9" w:rsidP="00CD4173">
            <w:pPr>
              <w:rPr>
                <w:b w:val="0"/>
                <w:bCs w:val="0"/>
              </w:rPr>
            </w:pPr>
            <w:r w:rsidRPr="00B50B2C">
              <w:rPr>
                <w:b w:val="0"/>
                <w:bCs w:val="0"/>
              </w:rPr>
              <w:t>SII Dir</w:t>
            </w:r>
          </w:p>
        </w:tc>
        <w:tc>
          <w:tcPr>
            <w:tcW w:w="528" w:type="pct"/>
          </w:tcPr>
          <w:p w14:paraId="7D26BCE4" w14:textId="13381839" w:rsidR="002C7606" w:rsidRPr="00B50B2C" w:rsidRDefault="00C65568" w:rsidP="00CD5230">
            <w:pPr>
              <w:cnfStyle w:val="000000000000" w:firstRow="0" w:lastRow="0" w:firstColumn="0" w:lastColumn="0" w:oddVBand="0" w:evenVBand="0" w:oddHBand="0" w:evenHBand="0" w:firstRowFirstColumn="0" w:firstRowLastColumn="0" w:lastRowFirstColumn="0" w:lastRowLastColumn="0"/>
            </w:pPr>
            <w:r w:rsidRPr="00B50B2C">
              <w:t>Supervising Actuaries</w:t>
            </w:r>
          </w:p>
        </w:tc>
        <w:tc>
          <w:tcPr>
            <w:tcW w:w="4036" w:type="pct"/>
          </w:tcPr>
          <w:p w14:paraId="0AEF7B53" w14:textId="5BAC739A" w:rsidR="002C7606" w:rsidRPr="00B50B2C" w:rsidRDefault="00682FE9" w:rsidP="002C7606">
            <w:pPr>
              <w:cnfStyle w:val="000000000000" w:firstRow="0" w:lastRow="0" w:firstColumn="0" w:lastColumn="0" w:oddVBand="0" w:evenVBand="0" w:oddHBand="0" w:evenHBand="0" w:firstRowFirstColumn="0" w:firstRowLastColumn="0" w:lastRowFirstColumn="0" w:lastRowLastColumn="0"/>
              <w:rPr>
                <w:rStyle w:val="Hyperlink"/>
                <w:i/>
                <w:iCs/>
              </w:rPr>
            </w:pPr>
            <w:r w:rsidRPr="00B50B2C">
              <w:rPr>
                <w:i/>
                <w:iCs/>
              </w:rPr>
              <w:fldChar w:fldCharType="begin"/>
            </w:r>
            <w:r w:rsidRPr="00B50B2C">
              <w:rPr>
                <w:i/>
                <w:iCs/>
              </w:rPr>
              <w:instrText xml:space="preserve"> HYPERLINK "https://eur-lex.europa.eu/legal-content/EN/TXT/HTML/?uri=CELEX:02009L0138-20210630&amp;from=EN" \l "tocId90" </w:instrText>
            </w:r>
            <w:r w:rsidRPr="00B50B2C">
              <w:rPr>
                <w:i/>
                <w:iCs/>
              </w:rPr>
              <w:fldChar w:fldCharType="separate"/>
            </w:r>
            <w:r w:rsidR="002C7606" w:rsidRPr="00B50B2C">
              <w:rPr>
                <w:rStyle w:val="Hyperlink"/>
                <w:i/>
                <w:iCs/>
              </w:rPr>
              <w:t>Article 68</w:t>
            </w:r>
          </w:p>
          <w:p w14:paraId="205AD7E0" w14:textId="4F8C1403" w:rsidR="002C7606" w:rsidRPr="00B50B2C" w:rsidRDefault="002C7606" w:rsidP="002C7606">
            <w:pPr>
              <w:cnfStyle w:val="000000000000" w:firstRow="0" w:lastRow="0" w:firstColumn="0" w:lastColumn="0" w:oddVBand="0" w:evenVBand="0" w:oddHBand="0" w:evenHBand="0" w:firstRowFirstColumn="0" w:firstRowLastColumn="0" w:lastRowFirstColumn="0" w:lastRowLastColumn="0"/>
              <w:rPr>
                <w:b/>
                <w:bCs/>
                <w:i/>
                <w:iCs/>
              </w:rPr>
            </w:pPr>
            <w:r w:rsidRPr="00B50B2C">
              <w:rPr>
                <w:rStyle w:val="Hyperlink"/>
                <w:b/>
                <w:bCs/>
                <w:i/>
                <w:iCs/>
              </w:rPr>
              <w:t>Exchange of information with other authorities</w:t>
            </w:r>
            <w:r w:rsidR="00682FE9" w:rsidRPr="00B50B2C">
              <w:rPr>
                <w:i/>
                <w:iCs/>
              </w:rPr>
              <w:fldChar w:fldCharType="end"/>
            </w:r>
          </w:p>
          <w:p w14:paraId="26F0AA69" w14:textId="77777777" w:rsidR="002C7606" w:rsidRPr="00470F4C" w:rsidRDefault="00CC3760" w:rsidP="00856950">
            <w:pPr>
              <w:cnfStyle w:val="000000000000" w:firstRow="0" w:lastRow="0" w:firstColumn="0" w:lastColumn="0" w:oddVBand="0" w:evenVBand="0" w:oddHBand="0" w:evenHBand="0" w:firstRowFirstColumn="0" w:firstRowLastColumn="0" w:lastRowFirstColumn="0" w:lastRowLastColumn="0"/>
              <w:rPr>
                <w:rFonts w:cstheme="minorHAnsi"/>
                <w:i/>
                <w:iCs/>
              </w:rPr>
            </w:pPr>
            <w:r w:rsidRPr="00470F4C">
              <w:rPr>
                <w:rFonts w:cstheme="minorHAnsi"/>
                <w:i/>
                <w:iCs/>
              </w:rPr>
              <w:t>Par 2 lit (c)</w:t>
            </w:r>
          </w:p>
          <w:p w14:paraId="44EB6A99" w14:textId="77777777" w:rsidR="00CC3760" w:rsidRPr="00470F4C" w:rsidRDefault="00682FE9" w:rsidP="00856950">
            <w:pPr>
              <w:cnfStyle w:val="000000000000" w:firstRow="0" w:lastRow="0" w:firstColumn="0" w:lastColumn="0" w:oddVBand="0" w:evenVBand="0" w:oddHBand="0" w:evenHBand="0" w:firstRowFirstColumn="0" w:firstRowLastColumn="0" w:lastRowFirstColumn="0" w:lastRowLastColumn="0"/>
              <w:rPr>
                <w:rFonts w:cstheme="minorHAnsi"/>
                <w:i/>
                <w:iCs/>
              </w:rPr>
            </w:pPr>
            <w:r w:rsidRPr="00470F4C">
              <w:rPr>
                <w:rFonts w:cstheme="minorHAnsi"/>
                <w:i/>
                <w:iCs/>
              </w:rPr>
              <w:t>2.  Articles 64 to 67 shall not preclude Member States from authorising exchanges of information between the supervisory authorities and any of the following:</w:t>
            </w:r>
          </w:p>
          <w:p w14:paraId="2989F252" w14:textId="77777777" w:rsidR="00682FE9" w:rsidRPr="00470F4C" w:rsidRDefault="00682FE9" w:rsidP="00682FE9">
            <w:pPr>
              <w:shd w:val="clear" w:color="auto" w:fill="FFFFFF"/>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en-GB"/>
              </w:rPr>
            </w:pPr>
            <w:r w:rsidRPr="00470F4C">
              <w:rPr>
                <w:rFonts w:eastAsia="Times New Roman" w:cstheme="minorHAnsi"/>
                <w:color w:val="000000"/>
                <w:lang w:eastAsia="en-GB"/>
              </w:rPr>
              <w:t>(c) </w:t>
            </w:r>
          </w:p>
          <w:p w14:paraId="522983EB" w14:textId="1D65E97F" w:rsidR="00682FE9" w:rsidRPr="00B50B2C" w:rsidRDefault="00682FE9" w:rsidP="00682FE9">
            <w:pPr>
              <w:shd w:val="clear" w:color="auto" w:fill="FFFFFF"/>
              <w:spacing w:before="120"/>
              <w:jc w:val="both"/>
              <w:cnfStyle w:val="000000000000" w:firstRow="0" w:lastRow="0" w:firstColumn="0" w:lastColumn="0" w:oddVBand="0" w:evenVBand="0" w:oddHBand="0" w:evenHBand="0" w:firstRowFirstColumn="0" w:firstRowLastColumn="0" w:lastRowFirstColumn="0" w:lastRowLastColumn="0"/>
              <w:rPr>
                <w:rFonts w:ascii="inherit" w:eastAsia="Times New Roman" w:hAnsi="inherit" w:cs="Times New Roman"/>
                <w:color w:val="000000"/>
                <w:sz w:val="24"/>
                <w:szCs w:val="24"/>
                <w:lang w:eastAsia="en-GB"/>
              </w:rPr>
            </w:pPr>
            <w:r w:rsidRPr="00470F4C">
              <w:rPr>
                <w:rFonts w:eastAsia="Times New Roman" w:cstheme="minorHAnsi"/>
                <w:color w:val="000000"/>
                <w:highlight w:val="yellow"/>
                <w:lang w:eastAsia="en-GB"/>
              </w:rPr>
              <w:t>independent actuaries</w:t>
            </w:r>
            <w:r w:rsidRPr="00470F4C">
              <w:rPr>
                <w:rFonts w:eastAsia="Times New Roman" w:cstheme="minorHAnsi"/>
                <w:color w:val="000000"/>
                <w:lang w:eastAsia="en-GB"/>
              </w:rPr>
              <w:t xml:space="preserve"> of insurance undertakings or reinsurance undertakings carrying out legal supervision of those undertakings and the bodies responsible for overseeing such actuaries.</w:t>
            </w:r>
          </w:p>
        </w:tc>
      </w:tr>
      <w:tr w:rsidR="00682FE9" w:rsidRPr="00B50B2C" w14:paraId="416D09A3" w14:textId="77777777" w:rsidTr="00673A03">
        <w:tc>
          <w:tcPr>
            <w:cnfStyle w:val="001000000000" w:firstRow="0" w:lastRow="0" w:firstColumn="1" w:lastColumn="0" w:oddVBand="0" w:evenVBand="0" w:oddHBand="0" w:evenHBand="0" w:firstRowFirstColumn="0" w:firstRowLastColumn="0" w:lastRowFirstColumn="0" w:lastRowLastColumn="0"/>
            <w:tcW w:w="436" w:type="pct"/>
          </w:tcPr>
          <w:p w14:paraId="793079B4" w14:textId="06A40022" w:rsidR="00682FE9" w:rsidRPr="00B50B2C" w:rsidRDefault="00FC7460" w:rsidP="00CD4173">
            <w:pPr>
              <w:rPr>
                <w:b w:val="0"/>
                <w:bCs w:val="0"/>
              </w:rPr>
            </w:pPr>
            <w:r w:rsidRPr="00B50B2C">
              <w:rPr>
                <w:b w:val="0"/>
                <w:bCs w:val="0"/>
              </w:rPr>
              <w:t>SII Dir</w:t>
            </w:r>
          </w:p>
        </w:tc>
        <w:tc>
          <w:tcPr>
            <w:tcW w:w="528" w:type="pct"/>
          </w:tcPr>
          <w:p w14:paraId="53B9F868" w14:textId="1DADE005" w:rsidR="00682FE9" w:rsidRPr="00B50B2C" w:rsidRDefault="00472754" w:rsidP="00CD5230">
            <w:pPr>
              <w:cnfStyle w:val="000000000000" w:firstRow="0" w:lastRow="0" w:firstColumn="0" w:lastColumn="0" w:oddVBand="0" w:evenVBand="0" w:oddHBand="0" w:evenHBand="0" w:firstRowFirstColumn="0" w:firstRowLastColumn="0" w:lastRowFirstColumn="0" w:lastRowLastColumn="0"/>
            </w:pPr>
            <w:r w:rsidRPr="00B50B2C">
              <w:t xml:space="preserve">Actuarial </w:t>
            </w:r>
            <w:r w:rsidR="002A79EB" w:rsidRPr="00B50B2C">
              <w:lastRenderedPageBreak/>
              <w:t>m</w:t>
            </w:r>
            <w:r w:rsidRPr="00B50B2C">
              <w:t>ethods</w:t>
            </w:r>
            <w:r w:rsidR="002A79EB" w:rsidRPr="00B50B2C">
              <w:t xml:space="preserve"> in calculating technical provisions</w:t>
            </w:r>
          </w:p>
        </w:tc>
        <w:tc>
          <w:tcPr>
            <w:tcW w:w="4036" w:type="pct"/>
          </w:tcPr>
          <w:p w14:paraId="56456EF1" w14:textId="099EEA04" w:rsidR="0006700E" w:rsidRPr="00B50B2C" w:rsidRDefault="0006700E" w:rsidP="0006700E">
            <w:pPr>
              <w:cnfStyle w:val="000000000000" w:firstRow="0" w:lastRow="0" w:firstColumn="0" w:lastColumn="0" w:oddVBand="0" w:evenVBand="0" w:oddHBand="0" w:evenHBand="0" w:firstRowFirstColumn="0" w:firstRowLastColumn="0" w:lastRowFirstColumn="0" w:lastRowLastColumn="0"/>
              <w:rPr>
                <w:rStyle w:val="Hyperlink"/>
                <w:i/>
                <w:iCs/>
              </w:rPr>
            </w:pPr>
            <w:r w:rsidRPr="00B50B2C">
              <w:rPr>
                <w:i/>
                <w:iCs/>
              </w:rPr>
              <w:lastRenderedPageBreak/>
              <w:fldChar w:fldCharType="begin"/>
            </w:r>
            <w:r w:rsidRPr="00B50B2C">
              <w:rPr>
                <w:i/>
                <w:iCs/>
              </w:rPr>
              <w:instrText xml:space="preserve"> HYPERLINK "https://eur-lex.europa.eu/legal-content/EN/TXT/HTML/?uri=CELEX:02009L0138-20210630&amp;from=EN" \l "tocId102" </w:instrText>
            </w:r>
            <w:r w:rsidRPr="00B50B2C">
              <w:rPr>
                <w:i/>
                <w:iCs/>
              </w:rPr>
              <w:fldChar w:fldCharType="separate"/>
            </w:r>
            <w:r w:rsidRPr="00B50B2C">
              <w:rPr>
                <w:rStyle w:val="Hyperlink"/>
                <w:i/>
                <w:iCs/>
              </w:rPr>
              <w:t>Article 77</w:t>
            </w:r>
          </w:p>
          <w:p w14:paraId="40BDF39C" w14:textId="391FD3F0" w:rsidR="0006700E" w:rsidRPr="00B50B2C" w:rsidRDefault="0006700E" w:rsidP="0006700E">
            <w:pPr>
              <w:cnfStyle w:val="000000000000" w:firstRow="0" w:lastRow="0" w:firstColumn="0" w:lastColumn="0" w:oddVBand="0" w:evenVBand="0" w:oddHBand="0" w:evenHBand="0" w:firstRowFirstColumn="0" w:firstRowLastColumn="0" w:lastRowFirstColumn="0" w:lastRowLastColumn="0"/>
              <w:rPr>
                <w:b/>
                <w:bCs/>
              </w:rPr>
            </w:pPr>
            <w:r w:rsidRPr="00B50B2C">
              <w:rPr>
                <w:rStyle w:val="Hyperlink"/>
                <w:b/>
                <w:bCs/>
              </w:rPr>
              <w:t>Calculation of technical provisions</w:t>
            </w:r>
            <w:r w:rsidRPr="00B50B2C">
              <w:rPr>
                <w:i/>
                <w:iCs/>
              </w:rPr>
              <w:fldChar w:fldCharType="end"/>
            </w:r>
          </w:p>
          <w:p w14:paraId="52377C44" w14:textId="77777777" w:rsidR="0006700E" w:rsidRPr="00B50B2C" w:rsidRDefault="0006700E" w:rsidP="0006700E">
            <w:pPr>
              <w:cnfStyle w:val="000000000000" w:firstRow="0" w:lastRow="0" w:firstColumn="0" w:lastColumn="0" w:oddVBand="0" w:evenVBand="0" w:oddHBand="0" w:evenHBand="0" w:firstRowFirstColumn="0" w:firstRowLastColumn="0" w:lastRowFirstColumn="0" w:lastRowLastColumn="0"/>
            </w:pPr>
            <w:r w:rsidRPr="00B50B2C">
              <w:lastRenderedPageBreak/>
              <w:t>1.  The value of technical provisions shall be equal to the sum of a best estimate and a risk margin as set out in paragraphs 2 and 3.</w:t>
            </w:r>
          </w:p>
          <w:p w14:paraId="35A71951" w14:textId="77777777" w:rsidR="0006700E" w:rsidRPr="00B50B2C" w:rsidRDefault="0006700E" w:rsidP="0006700E">
            <w:pPr>
              <w:cnfStyle w:val="000000000000" w:firstRow="0" w:lastRow="0" w:firstColumn="0" w:lastColumn="0" w:oddVBand="0" w:evenVBand="0" w:oddHBand="0" w:evenHBand="0" w:firstRowFirstColumn="0" w:firstRowLastColumn="0" w:lastRowFirstColumn="0" w:lastRowLastColumn="0"/>
            </w:pPr>
            <w:r w:rsidRPr="00B50B2C">
              <w:t>2.  The best estimate shall correspond to the probability-weighted average of future cash-flows, taking account of the time value of money (expected present value of future cash-flows), using the relevant risk-free interest rate term structure.</w:t>
            </w:r>
          </w:p>
          <w:p w14:paraId="207B9E1A" w14:textId="59730A6B" w:rsidR="00682FE9" w:rsidRPr="00B50B2C" w:rsidRDefault="0006700E" w:rsidP="004D1B62">
            <w:pPr>
              <w:cnfStyle w:val="000000000000" w:firstRow="0" w:lastRow="0" w:firstColumn="0" w:lastColumn="0" w:oddVBand="0" w:evenVBand="0" w:oddHBand="0" w:evenHBand="0" w:firstRowFirstColumn="0" w:firstRowLastColumn="0" w:lastRowFirstColumn="0" w:lastRowLastColumn="0"/>
              <w:rPr>
                <w:i/>
                <w:iCs/>
              </w:rPr>
            </w:pPr>
            <w:r w:rsidRPr="00B50B2C">
              <w:t xml:space="preserve">The calculation of the best estimate shall be based upon up-to-date and credible information and realistic assumptions and be performed using </w:t>
            </w:r>
            <w:r w:rsidRPr="00B50B2C">
              <w:rPr>
                <w:highlight w:val="yellow"/>
              </w:rPr>
              <w:t>adequate, applicable and relevant actuarial and statistical methods</w:t>
            </w:r>
            <w:r w:rsidRPr="00B50B2C">
              <w:t>.</w:t>
            </w:r>
          </w:p>
        </w:tc>
      </w:tr>
      <w:tr w:rsidR="00901351" w:rsidRPr="00B50B2C" w14:paraId="338DACDB" w14:textId="77777777" w:rsidTr="00673A03">
        <w:tc>
          <w:tcPr>
            <w:cnfStyle w:val="001000000000" w:firstRow="0" w:lastRow="0" w:firstColumn="1" w:lastColumn="0" w:oddVBand="0" w:evenVBand="0" w:oddHBand="0" w:evenHBand="0" w:firstRowFirstColumn="0" w:firstRowLastColumn="0" w:lastRowFirstColumn="0" w:lastRowLastColumn="0"/>
            <w:tcW w:w="436" w:type="pct"/>
          </w:tcPr>
          <w:p w14:paraId="5B8F66E6" w14:textId="15462552" w:rsidR="00901351" w:rsidRPr="00B50B2C" w:rsidRDefault="00472754" w:rsidP="00CD4173">
            <w:pPr>
              <w:rPr>
                <w:b w:val="0"/>
                <w:bCs w:val="0"/>
              </w:rPr>
            </w:pPr>
            <w:r w:rsidRPr="00B50B2C">
              <w:rPr>
                <w:b w:val="0"/>
                <w:bCs w:val="0"/>
              </w:rPr>
              <w:lastRenderedPageBreak/>
              <w:t>SII Dir</w:t>
            </w:r>
          </w:p>
        </w:tc>
        <w:tc>
          <w:tcPr>
            <w:tcW w:w="528" w:type="pct"/>
          </w:tcPr>
          <w:p w14:paraId="276B6E02" w14:textId="24CB5D46" w:rsidR="00901351" w:rsidRPr="00B50B2C" w:rsidRDefault="004D7748" w:rsidP="00CD5230">
            <w:pPr>
              <w:cnfStyle w:val="000000000000" w:firstRow="0" w:lastRow="0" w:firstColumn="0" w:lastColumn="0" w:oddVBand="0" w:evenVBand="0" w:oddHBand="0" w:evenHBand="0" w:firstRowFirstColumn="0" w:firstRowLastColumn="0" w:lastRowFirstColumn="0" w:lastRowLastColumn="0"/>
            </w:pPr>
            <w:r w:rsidRPr="00B50B2C">
              <w:t>Quality</w:t>
            </w:r>
            <w:r w:rsidR="00BA3E0C" w:rsidRPr="00B50B2C">
              <w:t xml:space="preserve"> of </w:t>
            </w:r>
            <w:r w:rsidR="00684BD8" w:rsidRPr="00B50B2C">
              <w:t>technical provisions</w:t>
            </w:r>
          </w:p>
        </w:tc>
        <w:tc>
          <w:tcPr>
            <w:tcW w:w="4036" w:type="pct"/>
          </w:tcPr>
          <w:p w14:paraId="51C7FC92" w14:textId="1B562483" w:rsidR="00901351" w:rsidRPr="00B50B2C" w:rsidRDefault="00FC7460" w:rsidP="00901351">
            <w:pPr>
              <w:cnfStyle w:val="000000000000" w:firstRow="0" w:lastRow="0" w:firstColumn="0" w:lastColumn="0" w:oddVBand="0" w:evenVBand="0" w:oddHBand="0" w:evenHBand="0" w:firstRowFirstColumn="0" w:firstRowLastColumn="0" w:lastRowFirstColumn="0" w:lastRowLastColumn="0"/>
              <w:rPr>
                <w:rStyle w:val="Hyperlink"/>
                <w:i/>
                <w:iCs/>
              </w:rPr>
            </w:pPr>
            <w:r w:rsidRPr="00B50B2C">
              <w:rPr>
                <w:i/>
                <w:iCs/>
              </w:rPr>
              <w:fldChar w:fldCharType="begin"/>
            </w:r>
            <w:r w:rsidRPr="00B50B2C">
              <w:rPr>
                <w:i/>
                <w:iCs/>
              </w:rPr>
              <w:instrText xml:space="preserve"> HYPERLINK "https://eur-lex.europa.eu/legal-content/EN/TXT/HTML/?uri=CELEX:02009L0138-20210630&amp;from=EN" \l "tocId115" </w:instrText>
            </w:r>
            <w:r w:rsidRPr="00B50B2C">
              <w:rPr>
                <w:i/>
                <w:iCs/>
              </w:rPr>
              <w:fldChar w:fldCharType="separate"/>
            </w:r>
            <w:r w:rsidR="00901351" w:rsidRPr="00B50B2C">
              <w:rPr>
                <w:rStyle w:val="Hyperlink"/>
                <w:i/>
                <w:iCs/>
              </w:rPr>
              <w:t>Article 82</w:t>
            </w:r>
          </w:p>
          <w:p w14:paraId="003148E8" w14:textId="61F7E626" w:rsidR="00901351" w:rsidRPr="00B50B2C" w:rsidRDefault="00901351" w:rsidP="00901351">
            <w:pPr>
              <w:cnfStyle w:val="000000000000" w:firstRow="0" w:lastRow="0" w:firstColumn="0" w:lastColumn="0" w:oddVBand="0" w:evenVBand="0" w:oddHBand="0" w:evenHBand="0" w:firstRowFirstColumn="0" w:firstRowLastColumn="0" w:lastRowFirstColumn="0" w:lastRowLastColumn="0"/>
              <w:rPr>
                <w:b/>
                <w:bCs/>
              </w:rPr>
            </w:pPr>
            <w:r w:rsidRPr="00B50B2C">
              <w:rPr>
                <w:rStyle w:val="Hyperlink"/>
                <w:b/>
                <w:bCs/>
              </w:rPr>
              <w:t>Data quality and application of approximations, including case-by-case approaches, for technical provisions</w:t>
            </w:r>
            <w:r w:rsidR="00FC7460" w:rsidRPr="00B50B2C">
              <w:rPr>
                <w:i/>
                <w:iCs/>
              </w:rPr>
              <w:fldChar w:fldCharType="end"/>
            </w:r>
          </w:p>
          <w:p w14:paraId="7DC693EA" w14:textId="77777777" w:rsidR="00901351" w:rsidRPr="00B50B2C" w:rsidRDefault="00901351" w:rsidP="00901351">
            <w:pPr>
              <w:cnfStyle w:val="000000000000" w:firstRow="0" w:lastRow="0" w:firstColumn="0" w:lastColumn="0" w:oddVBand="0" w:evenVBand="0" w:oddHBand="0" w:evenHBand="0" w:firstRowFirstColumn="0" w:firstRowLastColumn="0" w:lastRowFirstColumn="0" w:lastRowLastColumn="0"/>
            </w:pPr>
            <w:r w:rsidRPr="00B50B2C">
              <w:t>Member States shall ensure that insurance and reinsurance undertakings have internal processes and procedures in place to ensure the appropriateness, completeness and accuracy of the data used in the calculation of their technical provisions.</w:t>
            </w:r>
          </w:p>
          <w:p w14:paraId="5F67FE25" w14:textId="386C3536" w:rsidR="00901351" w:rsidRPr="00B50B2C" w:rsidRDefault="00901351" w:rsidP="00C21E26">
            <w:pPr>
              <w:cnfStyle w:val="000000000000" w:firstRow="0" w:lastRow="0" w:firstColumn="0" w:lastColumn="0" w:oddVBand="0" w:evenVBand="0" w:oddHBand="0" w:evenHBand="0" w:firstRowFirstColumn="0" w:firstRowLastColumn="0" w:lastRowFirstColumn="0" w:lastRowLastColumn="0"/>
            </w:pPr>
            <w:r w:rsidRPr="00B50B2C">
              <w:t xml:space="preserve">Where, in specific circumstances, insurance and reinsurance undertakings have insufficient data of appropriate quality to </w:t>
            </w:r>
            <w:r w:rsidRPr="00B50B2C">
              <w:rPr>
                <w:highlight w:val="yellow"/>
              </w:rPr>
              <w:t>apply a reliable actuarial method</w:t>
            </w:r>
            <w:r w:rsidRPr="00B50B2C">
              <w:t xml:space="preserve"> to a set or subset of their insurance and reinsurance obligations, or amounts recoverable from reinsurance contracts and special purpose vehicles, appropriate approximations, including case-by-case approaches, may be used in the calculation of the best estimate.</w:t>
            </w:r>
          </w:p>
        </w:tc>
      </w:tr>
      <w:tr w:rsidR="00C21E26" w:rsidRPr="00B50B2C" w14:paraId="5EED5DD3" w14:textId="77777777" w:rsidTr="00673A03">
        <w:tc>
          <w:tcPr>
            <w:cnfStyle w:val="001000000000" w:firstRow="0" w:lastRow="0" w:firstColumn="1" w:lastColumn="0" w:oddVBand="0" w:evenVBand="0" w:oddHBand="0" w:evenHBand="0" w:firstRowFirstColumn="0" w:firstRowLastColumn="0" w:lastRowFirstColumn="0" w:lastRowLastColumn="0"/>
            <w:tcW w:w="436" w:type="pct"/>
          </w:tcPr>
          <w:p w14:paraId="7740A3E6" w14:textId="3665C2C5" w:rsidR="00C21E26" w:rsidRPr="00B50B2C" w:rsidRDefault="00C10952" w:rsidP="00CD4173">
            <w:pPr>
              <w:rPr>
                <w:b w:val="0"/>
                <w:bCs w:val="0"/>
              </w:rPr>
            </w:pPr>
            <w:r w:rsidRPr="00B50B2C">
              <w:rPr>
                <w:b w:val="0"/>
                <w:bCs w:val="0"/>
              </w:rPr>
              <w:t>SII Dir</w:t>
            </w:r>
          </w:p>
        </w:tc>
        <w:tc>
          <w:tcPr>
            <w:tcW w:w="528" w:type="pct"/>
          </w:tcPr>
          <w:p w14:paraId="05DC9F40" w14:textId="2B742507" w:rsidR="00C21E26" w:rsidRPr="00B50B2C" w:rsidRDefault="00684BD8" w:rsidP="00CD5230">
            <w:pPr>
              <w:cnfStyle w:val="000000000000" w:firstRow="0" w:lastRow="0" w:firstColumn="0" w:lastColumn="0" w:oddVBand="0" w:evenVBand="0" w:oddHBand="0" w:evenHBand="0" w:firstRowFirstColumn="0" w:firstRowLastColumn="0" w:lastRowFirstColumn="0" w:lastRowLastColumn="0"/>
            </w:pPr>
            <w:r w:rsidRPr="00B50B2C">
              <w:t>Comparison against e</w:t>
            </w:r>
            <w:r w:rsidR="00C10952" w:rsidRPr="00B50B2C">
              <w:t>xperience</w:t>
            </w:r>
          </w:p>
        </w:tc>
        <w:tc>
          <w:tcPr>
            <w:tcW w:w="4036" w:type="pct"/>
          </w:tcPr>
          <w:p w14:paraId="242E5376" w14:textId="0353E72A" w:rsidR="00E220BE" w:rsidRPr="00B50B2C" w:rsidRDefault="00E220BE" w:rsidP="00E220BE">
            <w:pPr>
              <w:cnfStyle w:val="000000000000" w:firstRow="0" w:lastRow="0" w:firstColumn="0" w:lastColumn="0" w:oddVBand="0" w:evenVBand="0" w:oddHBand="0" w:evenHBand="0" w:firstRowFirstColumn="0" w:firstRowLastColumn="0" w:lastRowFirstColumn="0" w:lastRowLastColumn="0"/>
              <w:rPr>
                <w:rStyle w:val="Hyperlink"/>
                <w:i/>
                <w:iCs/>
              </w:rPr>
            </w:pPr>
            <w:r w:rsidRPr="00B50B2C">
              <w:rPr>
                <w:i/>
                <w:iCs/>
              </w:rPr>
              <w:fldChar w:fldCharType="begin"/>
            </w:r>
            <w:r w:rsidRPr="00B50B2C">
              <w:rPr>
                <w:i/>
                <w:iCs/>
              </w:rPr>
              <w:instrText xml:space="preserve"> HYPERLINK "https://eur-lex.europa.eu/legal-content/EN/TXT/HTML/?uri=CELEX:02009L0138-20210630&amp;from=EN" \l "tocId116" </w:instrText>
            </w:r>
            <w:r w:rsidRPr="00B50B2C">
              <w:rPr>
                <w:i/>
                <w:iCs/>
              </w:rPr>
              <w:fldChar w:fldCharType="separate"/>
            </w:r>
            <w:r w:rsidRPr="00B50B2C">
              <w:rPr>
                <w:rStyle w:val="Hyperlink"/>
                <w:i/>
                <w:iCs/>
              </w:rPr>
              <w:t>Article 83</w:t>
            </w:r>
          </w:p>
          <w:p w14:paraId="20449D6D" w14:textId="0A08548D" w:rsidR="00E220BE" w:rsidRPr="00B50B2C" w:rsidRDefault="00E220BE" w:rsidP="00E220BE">
            <w:pPr>
              <w:cnfStyle w:val="000000000000" w:firstRow="0" w:lastRow="0" w:firstColumn="0" w:lastColumn="0" w:oddVBand="0" w:evenVBand="0" w:oddHBand="0" w:evenHBand="0" w:firstRowFirstColumn="0" w:firstRowLastColumn="0" w:lastRowFirstColumn="0" w:lastRowLastColumn="0"/>
              <w:rPr>
                <w:b/>
                <w:bCs/>
              </w:rPr>
            </w:pPr>
            <w:r w:rsidRPr="00B50B2C">
              <w:rPr>
                <w:rStyle w:val="Hyperlink"/>
                <w:b/>
                <w:bCs/>
              </w:rPr>
              <w:t>Comparison against experience</w:t>
            </w:r>
            <w:r w:rsidRPr="00B50B2C">
              <w:rPr>
                <w:i/>
                <w:iCs/>
              </w:rPr>
              <w:fldChar w:fldCharType="end"/>
            </w:r>
          </w:p>
          <w:p w14:paraId="035823FC" w14:textId="77777777" w:rsidR="00E220BE" w:rsidRPr="00B50B2C" w:rsidRDefault="00E220BE" w:rsidP="00E220BE">
            <w:pPr>
              <w:cnfStyle w:val="000000000000" w:firstRow="0" w:lastRow="0" w:firstColumn="0" w:lastColumn="0" w:oddVBand="0" w:evenVBand="0" w:oddHBand="0" w:evenHBand="0" w:firstRowFirstColumn="0" w:firstRowLastColumn="0" w:lastRowFirstColumn="0" w:lastRowLastColumn="0"/>
            </w:pPr>
            <w:r w:rsidRPr="00B50B2C">
              <w:t>Insurance and reinsurance undertakings shall have processes and procedures in place to ensure that best estimates, and the assumptions underlying the calculation of best estimates, are regularly compared against experience.</w:t>
            </w:r>
          </w:p>
          <w:p w14:paraId="7BD614EA" w14:textId="3DC3ADE3" w:rsidR="00C21E26" w:rsidRPr="00B50B2C" w:rsidRDefault="00E220BE" w:rsidP="00901351">
            <w:pPr>
              <w:cnfStyle w:val="000000000000" w:firstRow="0" w:lastRow="0" w:firstColumn="0" w:lastColumn="0" w:oddVBand="0" w:evenVBand="0" w:oddHBand="0" w:evenHBand="0" w:firstRowFirstColumn="0" w:firstRowLastColumn="0" w:lastRowFirstColumn="0" w:lastRowLastColumn="0"/>
            </w:pPr>
            <w:r w:rsidRPr="00B50B2C">
              <w:t xml:space="preserve">Where the comparison identifies systematic deviation between experience and the best estimate calculations of insurance or reinsurance undertakings, the undertaking concerned </w:t>
            </w:r>
            <w:r w:rsidRPr="00B50B2C">
              <w:rPr>
                <w:highlight w:val="yellow"/>
              </w:rPr>
              <w:t>shall make appropriate adjustments to the actuarial methods being used and/or the assumptions being made</w:t>
            </w:r>
            <w:r w:rsidRPr="00B50B2C">
              <w:t>.</w:t>
            </w:r>
          </w:p>
        </w:tc>
      </w:tr>
      <w:tr w:rsidR="00283392" w:rsidRPr="00B50B2C" w14:paraId="1B1A8814" w14:textId="77777777" w:rsidTr="00673A03">
        <w:tc>
          <w:tcPr>
            <w:cnfStyle w:val="001000000000" w:firstRow="0" w:lastRow="0" w:firstColumn="1" w:lastColumn="0" w:oddVBand="0" w:evenVBand="0" w:oddHBand="0" w:evenHBand="0" w:firstRowFirstColumn="0" w:firstRowLastColumn="0" w:lastRowFirstColumn="0" w:lastRowLastColumn="0"/>
            <w:tcW w:w="436" w:type="pct"/>
          </w:tcPr>
          <w:p w14:paraId="5982641C" w14:textId="2A834E6D" w:rsidR="00283392" w:rsidRPr="00B50B2C" w:rsidRDefault="007F230F" w:rsidP="00CD4173">
            <w:pPr>
              <w:rPr>
                <w:b w:val="0"/>
                <w:bCs w:val="0"/>
              </w:rPr>
            </w:pPr>
            <w:r w:rsidRPr="00B50B2C">
              <w:rPr>
                <w:b w:val="0"/>
                <w:bCs w:val="0"/>
              </w:rPr>
              <w:t xml:space="preserve">SII Dir </w:t>
            </w:r>
          </w:p>
        </w:tc>
        <w:tc>
          <w:tcPr>
            <w:tcW w:w="528" w:type="pct"/>
          </w:tcPr>
          <w:p w14:paraId="7A476F4B" w14:textId="3B5237FE" w:rsidR="00283392" w:rsidRPr="00B50B2C" w:rsidRDefault="007F230F" w:rsidP="00CD5230">
            <w:pPr>
              <w:cnfStyle w:val="000000000000" w:firstRow="0" w:lastRow="0" w:firstColumn="0" w:lastColumn="0" w:oddVBand="0" w:evenVBand="0" w:oddHBand="0" w:evenHBand="0" w:firstRowFirstColumn="0" w:firstRowLastColumn="0" w:lastRowFirstColumn="0" w:lastRowLastColumn="0"/>
            </w:pPr>
            <w:r w:rsidRPr="00B50B2C">
              <w:t>Statistical Q</w:t>
            </w:r>
            <w:r w:rsidR="00033512" w:rsidRPr="00B50B2C">
              <w:t>uality</w:t>
            </w:r>
            <w:r w:rsidR="00A17AAF" w:rsidRPr="00B50B2C">
              <w:t xml:space="preserve"> (</w:t>
            </w:r>
            <w:r w:rsidR="00684BD8" w:rsidRPr="00B50B2C">
              <w:t>Internal model</w:t>
            </w:r>
            <w:r w:rsidR="00A17AAF" w:rsidRPr="00B50B2C">
              <w:t>)</w:t>
            </w:r>
          </w:p>
        </w:tc>
        <w:tc>
          <w:tcPr>
            <w:tcW w:w="4036" w:type="pct"/>
          </w:tcPr>
          <w:p w14:paraId="646DA6EF" w14:textId="49AC08BA" w:rsidR="00033512" w:rsidRPr="00B50B2C" w:rsidRDefault="00953568" w:rsidP="00033512">
            <w:pPr>
              <w:cnfStyle w:val="000000000000" w:firstRow="0" w:lastRow="0" w:firstColumn="0" w:lastColumn="0" w:oddVBand="0" w:evenVBand="0" w:oddHBand="0" w:evenHBand="0" w:firstRowFirstColumn="0" w:firstRowLastColumn="0" w:lastRowFirstColumn="0" w:lastRowLastColumn="0"/>
              <w:rPr>
                <w:rStyle w:val="Hyperlink"/>
                <w:i/>
                <w:iCs/>
              </w:rPr>
            </w:pPr>
            <w:r w:rsidRPr="00B50B2C">
              <w:rPr>
                <w:i/>
                <w:iCs/>
              </w:rPr>
              <w:fldChar w:fldCharType="begin"/>
            </w:r>
            <w:r w:rsidRPr="00B50B2C">
              <w:rPr>
                <w:i/>
                <w:iCs/>
              </w:rPr>
              <w:instrText xml:space="preserve"> HYPERLINK "https://eur-lex.europa.eu/legal-content/EN/TXT/HTML/?uri=CELEX:02009L0138-20210630&amp;from=EN" \l "tocId163" </w:instrText>
            </w:r>
            <w:r w:rsidRPr="00B50B2C">
              <w:rPr>
                <w:i/>
                <w:iCs/>
              </w:rPr>
              <w:fldChar w:fldCharType="separate"/>
            </w:r>
            <w:r w:rsidR="00033512" w:rsidRPr="00B50B2C">
              <w:rPr>
                <w:rStyle w:val="Hyperlink"/>
                <w:i/>
                <w:iCs/>
              </w:rPr>
              <w:t>Article 121</w:t>
            </w:r>
          </w:p>
          <w:p w14:paraId="5DAA1CED" w14:textId="6B826FCE" w:rsidR="00033512" w:rsidRPr="00B50B2C" w:rsidRDefault="00033512" w:rsidP="00033512">
            <w:pPr>
              <w:cnfStyle w:val="000000000000" w:firstRow="0" w:lastRow="0" w:firstColumn="0" w:lastColumn="0" w:oddVBand="0" w:evenVBand="0" w:oddHBand="0" w:evenHBand="0" w:firstRowFirstColumn="0" w:firstRowLastColumn="0" w:lastRowFirstColumn="0" w:lastRowLastColumn="0"/>
              <w:rPr>
                <w:b/>
                <w:bCs/>
              </w:rPr>
            </w:pPr>
            <w:r w:rsidRPr="00B50B2C">
              <w:rPr>
                <w:rStyle w:val="Hyperlink"/>
                <w:b/>
                <w:bCs/>
              </w:rPr>
              <w:t>Statistical quality standards</w:t>
            </w:r>
            <w:r w:rsidR="00953568" w:rsidRPr="00B50B2C">
              <w:rPr>
                <w:i/>
                <w:iCs/>
              </w:rPr>
              <w:fldChar w:fldCharType="end"/>
            </w:r>
          </w:p>
          <w:p w14:paraId="6224A4D6" w14:textId="77777777" w:rsidR="00033512" w:rsidRPr="00B50B2C" w:rsidRDefault="00033512" w:rsidP="00033512">
            <w:pPr>
              <w:cnfStyle w:val="000000000000" w:firstRow="0" w:lastRow="0" w:firstColumn="0" w:lastColumn="0" w:oddVBand="0" w:evenVBand="0" w:oddHBand="0" w:evenHBand="0" w:firstRowFirstColumn="0" w:firstRowLastColumn="0" w:lastRowFirstColumn="0" w:lastRowLastColumn="0"/>
            </w:pPr>
            <w:r w:rsidRPr="00B50B2C">
              <w:t xml:space="preserve">1.  The internal model, and in </w:t>
            </w:r>
            <w:r w:rsidRPr="00B50B2C">
              <w:rPr>
                <w:highlight w:val="yellow"/>
              </w:rPr>
              <w:t>particular the calculation of the probability distribution forecast</w:t>
            </w:r>
            <w:r w:rsidRPr="00B50B2C">
              <w:t xml:space="preserve"> underlying it, shall comply with the criteria set out in paragraphs 2 to 9.</w:t>
            </w:r>
          </w:p>
          <w:p w14:paraId="24B99E5F" w14:textId="77777777" w:rsidR="00826FDF" w:rsidRPr="00B50B2C" w:rsidRDefault="00033512" w:rsidP="00826FDF">
            <w:pPr>
              <w:cnfStyle w:val="000000000000" w:firstRow="0" w:lastRow="0" w:firstColumn="0" w:lastColumn="0" w:oddVBand="0" w:evenVBand="0" w:oddHBand="0" w:evenHBand="0" w:firstRowFirstColumn="0" w:firstRowLastColumn="0" w:lastRowFirstColumn="0" w:lastRowLastColumn="0"/>
            </w:pPr>
            <w:r w:rsidRPr="00B50B2C">
              <w:t xml:space="preserve">2.  The methods used to calculate the </w:t>
            </w:r>
            <w:r w:rsidRPr="00B50B2C">
              <w:rPr>
                <w:highlight w:val="yellow"/>
              </w:rPr>
              <w:t>probability distribution forecast shall be based on adequate, applicable and relevant actuarial and statistical techniques</w:t>
            </w:r>
            <w:r w:rsidRPr="00B50B2C">
              <w:t xml:space="preserve"> and shall be consistent with the methods used to calculate technical provisions.</w:t>
            </w:r>
            <w:r w:rsidR="00826FDF" w:rsidRPr="00B50B2C">
              <w:br/>
              <w:t xml:space="preserve">Insurance and reinsurance undertakings shall be </w:t>
            </w:r>
            <w:r w:rsidR="00826FDF" w:rsidRPr="00B50B2C">
              <w:rPr>
                <w:highlight w:val="yellow"/>
              </w:rPr>
              <w:t>able to justify the assumptions</w:t>
            </w:r>
            <w:r w:rsidR="00826FDF" w:rsidRPr="00B50B2C">
              <w:t xml:space="preserve"> underlying their internal model to the supervisory authorities.</w:t>
            </w:r>
          </w:p>
          <w:p w14:paraId="7FFD70CF" w14:textId="77777777" w:rsidR="00826FDF" w:rsidRPr="00B50B2C" w:rsidRDefault="00826FDF" w:rsidP="00826FDF">
            <w:pPr>
              <w:cnfStyle w:val="000000000000" w:firstRow="0" w:lastRow="0" w:firstColumn="0" w:lastColumn="0" w:oddVBand="0" w:evenVBand="0" w:oddHBand="0" w:evenHBand="0" w:firstRowFirstColumn="0" w:firstRowLastColumn="0" w:lastRowFirstColumn="0" w:lastRowLastColumn="0"/>
            </w:pPr>
            <w:r w:rsidRPr="00B50B2C">
              <w:t>3.  </w:t>
            </w:r>
            <w:r w:rsidRPr="00B50B2C">
              <w:rPr>
                <w:highlight w:val="yellow"/>
              </w:rPr>
              <w:t>Data used for the internal model</w:t>
            </w:r>
            <w:r w:rsidRPr="00B50B2C">
              <w:t xml:space="preserve"> shall be accurate, complete and appropriate.</w:t>
            </w:r>
          </w:p>
          <w:p w14:paraId="38DDAE49" w14:textId="77777777" w:rsidR="00826FDF" w:rsidRPr="00B50B2C" w:rsidRDefault="00826FDF" w:rsidP="00826FDF">
            <w:pPr>
              <w:cnfStyle w:val="000000000000" w:firstRow="0" w:lastRow="0" w:firstColumn="0" w:lastColumn="0" w:oddVBand="0" w:evenVBand="0" w:oddHBand="0" w:evenHBand="0" w:firstRowFirstColumn="0" w:firstRowLastColumn="0" w:lastRowFirstColumn="0" w:lastRowLastColumn="0"/>
            </w:pPr>
            <w:r w:rsidRPr="00B50B2C">
              <w:t>Insurance and reinsurance undertakings shall update the data sets used in the calculation of the probability distribution forecast at least annually.</w:t>
            </w:r>
          </w:p>
          <w:p w14:paraId="2B73EE61" w14:textId="77777777" w:rsidR="00826FDF" w:rsidRPr="00B50B2C" w:rsidRDefault="00826FDF" w:rsidP="00826FDF">
            <w:pPr>
              <w:cnfStyle w:val="000000000000" w:firstRow="0" w:lastRow="0" w:firstColumn="0" w:lastColumn="0" w:oddVBand="0" w:evenVBand="0" w:oddHBand="0" w:evenHBand="0" w:firstRowFirstColumn="0" w:firstRowLastColumn="0" w:lastRowFirstColumn="0" w:lastRowLastColumn="0"/>
            </w:pPr>
            <w:r w:rsidRPr="00B50B2C">
              <w:t>4.  No particular method for the calculation of the probability distribution forecast shall be prescribed.</w:t>
            </w:r>
          </w:p>
          <w:p w14:paraId="198CBA22" w14:textId="77777777" w:rsidR="00826FDF" w:rsidRPr="00B50B2C" w:rsidRDefault="00826FDF" w:rsidP="00826FDF">
            <w:pPr>
              <w:cnfStyle w:val="000000000000" w:firstRow="0" w:lastRow="0" w:firstColumn="0" w:lastColumn="0" w:oddVBand="0" w:evenVBand="0" w:oddHBand="0" w:evenHBand="0" w:firstRowFirstColumn="0" w:firstRowLastColumn="0" w:lastRowFirstColumn="0" w:lastRowLastColumn="0"/>
            </w:pPr>
            <w:r w:rsidRPr="00B50B2C">
              <w:t xml:space="preserve">Regardless of the </w:t>
            </w:r>
            <w:r w:rsidRPr="00B50B2C">
              <w:rPr>
                <w:highlight w:val="yellow"/>
              </w:rPr>
              <w:t>calculation method chosen, the ability of the internal model to rank risk shall be sufficient</w:t>
            </w:r>
            <w:r w:rsidRPr="00B50B2C">
              <w:t xml:space="preserve"> to ensure that it is widely used in and plays an important role in the system of governance of insurance and reinsurance </w:t>
            </w:r>
            <w:r w:rsidRPr="00B50B2C">
              <w:lastRenderedPageBreak/>
              <w:t>undertakings, in particular their risk-management system and decision-making processes, and capital allocation in accordance with Article 120.</w:t>
            </w:r>
          </w:p>
          <w:p w14:paraId="46CD7B59" w14:textId="77777777" w:rsidR="00826FDF" w:rsidRPr="00B50B2C" w:rsidRDefault="00826FDF" w:rsidP="00826FDF">
            <w:pPr>
              <w:cnfStyle w:val="000000000000" w:firstRow="0" w:lastRow="0" w:firstColumn="0" w:lastColumn="0" w:oddVBand="0" w:evenVBand="0" w:oddHBand="0" w:evenHBand="0" w:firstRowFirstColumn="0" w:firstRowLastColumn="0" w:lastRowFirstColumn="0" w:lastRowLastColumn="0"/>
            </w:pPr>
            <w:r w:rsidRPr="00B50B2C">
              <w:t xml:space="preserve">The </w:t>
            </w:r>
            <w:r w:rsidRPr="00B50B2C">
              <w:rPr>
                <w:highlight w:val="yellow"/>
              </w:rPr>
              <w:t>internal model shall cover all of the material risks</w:t>
            </w:r>
            <w:r w:rsidRPr="00B50B2C">
              <w:t xml:space="preserve"> to which insurance and reinsurance undertakings are exposed. Internal models shall cover at least the risks set out in Article 101(4).</w:t>
            </w:r>
          </w:p>
          <w:p w14:paraId="5401ECBB" w14:textId="77777777" w:rsidR="00826FDF" w:rsidRPr="00B50B2C" w:rsidRDefault="00826FDF" w:rsidP="00826FDF">
            <w:pPr>
              <w:cnfStyle w:val="000000000000" w:firstRow="0" w:lastRow="0" w:firstColumn="0" w:lastColumn="0" w:oddVBand="0" w:evenVBand="0" w:oddHBand="0" w:evenHBand="0" w:firstRowFirstColumn="0" w:firstRowLastColumn="0" w:lastRowFirstColumn="0" w:lastRowLastColumn="0"/>
            </w:pPr>
            <w:r w:rsidRPr="00B50B2C">
              <w:t xml:space="preserve">5.  As regards </w:t>
            </w:r>
            <w:r w:rsidRPr="00B50B2C">
              <w:rPr>
                <w:highlight w:val="yellow"/>
              </w:rPr>
              <w:t>diversification effects, insurance and reinsurance undertakings may take account in their internal model of dependencies within and across risk categories</w:t>
            </w:r>
            <w:r w:rsidRPr="00B50B2C">
              <w:t>, provided that supervisory authorities are satisfied that the system used for measuring those diversification effects is adequate.</w:t>
            </w:r>
          </w:p>
          <w:p w14:paraId="68E3B53F" w14:textId="77777777" w:rsidR="00826FDF" w:rsidRPr="00B50B2C" w:rsidRDefault="00826FDF" w:rsidP="00826FDF">
            <w:pPr>
              <w:cnfStyle w:val="000000000000" w:firstRow="0" w:lastRow="0" w:firstColumn="0" w:lastColumn="0" w:oddVBand="0" w:evenVBand="0" w:oddHBand="0" w:evenHBand="0" w:firstRowFirstColumn="0" w:firstRowLastColumn="0" w:lastRowFirstColumn="0" w:lastRowLastColumn="0"/>
            </w:pPr>
            <w:r w:rsidRPr="00B50B2C">
              <w:t xml:space="preserve">6.  Insurance and reinsurance undertakings may take </w:t>
            </w:r>
            <w:r w:rsidRPr="00B50B2C">
              <w:rPr>
                <w:highlight w:val="yellow"/>
              </w:rPr>
              <w:t>full account of the effect of risk-mitigation techniques in their internal model, as long as credit risk and other risks arising from the use of risk-mitigation techniques are properly reflected</w:t>
            </w:r>
            <w:r w:rsidRPr="00B50B2C">
              <w:t xml:space="preserve"> in the internal model.</w:t>
            </w:r>
          </w:p>
          <w:p w14:paraId="02AD20A3" w14:textId="77777777" w:rsidR="00826FDF" w:rsidRPr="00B50B2C" w:rsidRDefault="00826FDF" w:rsidP="00826FDF">
            <w:pPr>
              <w:cnfStyle w:val="000000000000" w:firstRow="0" w:lastRow="0" w:firstColumn="0" w:lastColumn="0" w:oddVBand="0" w:evenVBand="0" w:oddHBand="0" w:evenHBand="0" w:firstRowFirstColumn="0" w:firstRowLastColumn="0" w:lastRowFirstColumn="0" w:lastRowLastColumn="0"/>
            </w:pPr>
            <w:r w:rsidRPr="00B50B2C">
              <w:t xml:space="preserve">7.  Insurance and reinsurance undertakings shall </w:t>
            </w:r>
            <w:r w:rsidRPr="00B50B2C">
              <w:rPr>
                <w:highlight w:val="yellow"/>
              </w:rPr>
              <w:t>accurately assess the particular risks associated with financial guarantees and any contractual options in their internal model</w:t>
            </w:r>
            <w:r w:rsidRPr="00B50B2C">
              <w:t xml:space="preserve">, where material. They shall also assess the </w:t>
            </w:r>
            <w:r w:rsidRPr="00B50B2C">
              <w:rPr>
                <w:highlight w:val="yellow"/>
              </w:rPr>
              <w:t>risks associated with both policy holder options and contractual options for insurance and reinsurance undertakings.</w:t>
            </w:r>
            <w:r w:rsidRPr="00B50B2C">
              <w:t xml:space="preserve"> For that purpose, they </w:t>
            </w:r>
            <w:r w:rsidRPr="00B50B2C">
              <w:rPr>
                <w:highlight w:val="yellow"/>
              </w:rPr>
              <w:t>shall take account of the impact that future changes in financial and non-financial conditions</w:t>
            </w:r>
            <w:r w:rsidRPr="00B50B2C">
              <w:t xml:space="preserve"> may have on the exercise of those options.</w:t>
            </w:r>
          </w:p>
          <w:p w14:paraId="46C9AC29" w14:textId="77777777" w:rsidR="00826FDF" w:rsidRPr="00B50B2C" w:rsidRDefault="00826FDF" w:rsidP="00826FDF">
            <w:pPr>
              <w:cnfStyle w:val="000000000000" w:firstRow="0" w:lastRow="0" w:firstColumn="0" w:lastColumn="0" w:oddVBand="0" w:evenVBand="0" w:oddHBand="0" w:evenHBand="0" w:firstRowFirstColumn="0" w:firstRowLastColumn="0" w:lastRowFirstColumn="0" w:lastRowLastColumn="0"/>
            </w:pPr>
            <w:r w:rsidRPr="00B50B2C">
              <w:t xml:space="preserve">8.  In their </w:t>
            </w:r>
            <w:r w:rsidRPr="00B50B2C">
              <w:rPr>
                <w:highlight w:val="yellow"/>
              </w:rPr>
              <w:t>internal model, insurance and reinsurance undertakings may take account of future management actions that they would reasonably expect to carry out</w:t>
            </w:r>
            <w:r w:rsidRPr="00B50B2C">
              <w:t xml:space="preserve"> in specific circumstances.</w:t>
            </w:r>
          </w:p>
          <w:p w14:paraId="41DE7B69" w14:textId="77777777" w:rsidR="00826FDF" w:rsidRPr="00B50B2C" w:rsidRDefault="00826FDF" w:rsidP="00826FDF">
            <w:pPr>
              <w:cnfStyle w:val="000000000000" w:firstRow="0" w:lastRow="0" w:firstColumn="0" w:lastColumn="0" w:oddVBand="0" w:evenVBand="0" w:oddHBand="0" w:evenHBand="0" w:firstRowFirstColumn="0" w:firstRowLastColumn="0" w:lastRowFirstColumn="0" w:lastRowLastColumn="0"/>
            </w:pPr>
            <w:r w:rsidRPr="00B50B2C">
              <w:t>In the case set out in the first subparagraph, the undertaking concerned shall make allowance for the time necessary to implement such actions.</w:t>
            </w:r>
          </w:p>
          <w:p w14:paraId="21858A62" w14:textId="44B17D78" w:rsidR="00283392" w:rsidRPr="00B50B2C" w:rsidRDefault="00826FDF" w:rsidP="005B38D1">
            <w:pPr>
              <w:cnfStyle w:val="000000000000" w:firstRow="0" w:lastRow="0" w:firstColumn="0" w:lastColumn="0" w:oddVBand="0" w:evenVBand="0" w:oddHBand="0" w:evenHBand="0" w:firstRowFirstColumn="0" w:firstRowLastColumn="0" w:lastRowFirstColumn="0" w:lastRowLastColumn="0"/>
            </w:pPr>
            <w:r w:rsidRPr="00B50B2C">
              <w:t xml:space="preserve">9.  In their internal model, </w:t>
            </w:r>
            <w:r w:rsidRPr="00B50B2C">
              <w:rPr>
                <w:highlight w:val="yellow"/>
              </w:rPr>
              <w:t>insurance and reinsurance undertakings shall take account of all payments to policy holders and beneficiaries which they expect to make</w:t>
            </w:r>
            <w:r w:rsidRPr="00B50B2C">
              <w:t>, whether or not those payments are contractually guaranteed.</w:t>
            </w:r>
          </w:p>
        </w:tc>
      </w:tr>
      <w:tr w:rsidR="00DD2120" w:rsidRPr="00B50B2C" w14:paraId="25CC9586" w14:textId="77777777" w:rsidTr="00673A03">
        <w:tc>
          <w:tcPr>
            <w:cnfStyle w:val="001000000000" w:firstRow="0" w:lastRow="0" w:firstColumn="1" w:lastColumn="0" w:oddVBand="0" w:evenVBand="0" w:oddHBand="0" w:evenHBand="0" w:firstRowFirstColumn="0" w:firstRowLastColumn="0" w:lastRowFirstColumn="0" w:lastRowLastColumn="0"/>
            <w:tcW w:w="436" w:type="pct"/>
          </w:tcPr>
          <w:p w14:paraId="6A719119" w14:textId="260D1CB2" w:rsidR="00DD2120" w:rsidRPr="00B50B2C" w:rsidRDefault="005B38D1" w:rsidP="00CD4173">
            <w:pPr>
              <w:rPr>
                <w:b w:val="0"/>
                <w:bCs w:val="0"/>
              </w:rPr>
            </w:pPr>
            <w:r w:rsidRPr="00B50B2C">
              <w:rPr>
                <w:b w:val="0"/>
                <w:bCs w:val="0"/>
              </w:rPr>
              <w:lastRenderedPageBreak/>
              <w:t>SII Dir</w:t>
            </w:r>
          </w:p>
        </w:tc>
        <w:tc>
          <w:tcPr>
            <w:tcW w:w="528" w:type="pct"/>
          </w:tcPr>
          <w:p w14:paraId="21D854C2" w14:textId="03726145" w:rsidR="00DD2120" w:rsidRPr="00B50B2C" w:rsidRDefault="00266403" w:rsidP="00CD5230">
            <w:pPr>
              <w:cnfStyle w:val="000000000000" w:firstRow="0" w:lastRow="0" w:firstColumn="0" w:lastColumn="0" w:oddVBand="0" w:evenVBand="0" w:oddHBand="0" w:evenHBand="0" w:firstRowFirstColumn="0" w:firstRowLastColumn="0" w:lastRowFirstColumn="0" w:lastRowLastColumn="0"/>
            </w:pPr>
            <w:r w:rsidRPr="00B50B2C">
              <w:t>Cali</w:t>
            </w:r>
            <w:r w:rsidR="004D67F6" w:rsidRPr="00B50B2C">
              <w:t>bration</w:t>
            </w:r>
            <w:r w:rsidRPr="00B50B2C">
              <w:t xml:space="preserve"> Quality (Internal model)</w:t>
            </w:r>
          </w:p>
        </w:tc>
        <w:tc>
          <w:tcPr>
            <w:tcW w:w="4036" w:type="pct"/>
          </w:tcPr>
          <w:p w14:paraId="1AFC9CA1" w14:textId="1A25DC00" w:rsidR="00933C13" w:rsidRPr="00B50B2C" w:rsidRDefault="00073A12" w:rsidP="00933C13">
            <w:pPr>
              <w:cnfStyle w:val="000000000000" w:firstRow="0" w:lastRow="0" w:firstColumn="0" w:lastColumn="0" w:oddVBand="0" w:evenVBand="0" w:oddHBand="0" w:evenHBand="0" w:firstRowFirstColumn="0" w:firstRowLastColumn="0" w:lastRowFirstColumn="0" w:lastRowLastColumn="0"/>
              <w:rPr>
                <w:rStyle w:val="Hyperlink"/>
                <w:i/>
                <w:iCs/>
              </w:rPr>
            </w:pPr>
            <w:r w:rsidRPr="00B50B2C">
              <w:rPr>
                <w:i/>
                <w:iCs/>
              </w:rPr>
              <w:fldChar w:fldCharType="begin"/>
            </w:r>
            <w:r w:rsidRPr="00B50B2C">
              <w:rPr>
                <w:i/>
                <w:iCs/>
              </w:rPr>
              <w:instrText xml:space="preserve"> HYPERLINK "https://eur-lex.europa.eu/legal-content/EN/TXT/HTML/?uri=CELEX:02009L0138-20210630&amp;from=EN" \l "tocId164" </w:instrText>
            </w:r>
            <w:r w:rsidRPr="00B50B2C">
              <w:rPr>
                <w:i/>
                <w:iCs/>
              </w:rPr>
              <w:fldChar w:fldCharType="separate"/>
            </w:r>
            <w:r w:rsidR="00933C13" w:rsidRPr="00B50B2C">
              <w:rPr>
                <w:rStyle w:val="Hyperlink"/>
                <w:i/>
                <w:iCs/>
              </w:rPr>
              <w:t>Article 122</w:t>
            </w:r>
          </w:p>
          <w:p w14:paraId="68117E01" w14:textId="40884548" w:rsidR="00933C13" w:rsidRPr="00B50B2C" w:rsidRDefault="00933C13" w:rsidP="00933C13">
            <w:pPr>
              <w:cnfStyle w:val="000000000000" w:firstRow="0" w:lastRow="0" w:firstColumn="0" w:lastColumn="0" w:oddVBand="0" w:evenVBand="0" w:oddHBand="0" w:evenHBand="0" w:firstRowFirstColumn="0" w:firstRowLastColumn="0" w:lastRowFirstColumn="0" w:lastRowLastColumn="0"/>
              <w:rPr>
                <w:b/>
                <w:bCs/>
              </w:rPr>
            </w:pPr>
            <w:r w:rsidRPr="00B50B2C">
              <w:rPr>
                <w:rStyle w:val="Hyperlink"/>
                <w:b/>
                <w:bCs/>
              </w:rPr>
              <w:t>Calibration standards</w:t>
            </w:r>
            <w:r w:rsidR="00073A12" w:rsidRPr="00B50B2C">
              <w:rPr>
                <w:i/>
                <w:iCs/>
              </w:rPr>
              <w:fldChar w:fldCharType="end"/>
            </w:r>
          </w:p>
          <w:p w14:paraId="021BDFCB" w14:textId="77777777" w:rsidR="00933C13" w:rsidRPr="00B50B2C" w:rsidRDefault="00933C13" w:rsidP="00933C13">
            <w:pPr>
              <w:cnfStyle w:val="000000000000" w:firstRow="0" w:lastRow="0" w:firstColumn="0" w:lastColumn="0" w:oddVBand="0" w:evenVBand="0" w:oddHBand="0" w:evenHBand="0" w:firstRowFirstColumn="0" w:firstRowLastColumn="0" w:lastRowFirstColumn="0" w:lastRowLastColumn="0"/>
            </w:pPr>
            <w:r w:rsidRPr="00B50B2C">
              <w:t>1.  Insurance and reinsurance undertakings may use a different time period or risk measure than that set out in Article 101(3) for internal modelling purposes as long as the outputs of the internal model can be used by those undertakings to calculate the Solvency Capital Requirement in a manner that provides policy holders and beneficiaries with a level of protection equivalent to that set out in Article 101.</w:t>
            </w:r>
          </w:p>
          <w:p w14:paraId="02652E70" w14:textId="77777777" w:rsidR="00933C13" w:rsidRPr="00B50B2C" w:rsidRDefault="00933C13" w:rsidP="00933C13">
            <w:pPr>
              <w:cnfStyle w:val="000000000000" w:firstRow="0" w:lastRow="0" w:firstColumn="0" w:lastColumn="0" w:oddVBand="0" w:evenVBand="0" w:oddHBand="0" w:evenHBand="0" w:firstRowFirstColumn="0" w:firstRowLastColumn="0" w:lastRowFirstColumn="0" w:lastRowLastColumn="0"/>
            </w:pPr>
            <w:r w:rsidRPr="00B50B2C">
              <w:t>2.  Where practicable, insurance and reinsurance undertakings shall derive the Solvency Capital Requirement directly from the probability distribution forecast generated by the internal model of those undertakings, using the Value-at-Risk measure set out in Article 101(3).</w:t>
            </w:r>
          </w:p>
          <w:p w14:paraId="7EB3414C" w14:textId="77777777" w:rsidR="00933C13" w:rsidRPr="00B50B2C" w:rsidRDefault="00933C13" w:rsidP="00933C13">
            <w:pPr>
              <w:cnfStyle w:val="000000000000" w:firstRow="0" w:lastRow="0" w:firstColumn="0" w:lastColumn="0" w:oddVBand="0" w:evenVBand="0" w:oddHBand="0" w:evenHBand="0" w:firstRowFirstColumn="0" w:firstRowLastColumn="0" w:lastRowFirstColumn="0" w:lastRowLastColumn="0"/>
            </w:pPr>
            <w:r w:rsidRPr="00B50B2C">
              <w:t>3.  Where insurance and reinsurance undertakings cannot derive the Solvency Capital Requirement directly from the probability distribution forecast generated by the internal model, the supervisory authorities may allow approximations to be used in the process to calculate the Solvency Capital Requirement, as long as those undertakings can demonstrate to the supervisory authorities that policy holders are provided with a level of protection equivalent to that provided for in Article 101.</w:t>
            </w:r>
          </w:p>
          <w:p w14:paraId="033866CE" w14:textId="3C18EE39" w:rsidR="00DD2120" w:rsidRPr="00B50B2C" w:rsidRDefault="00933C13" w:rsidP="00266403">
            <w:pPr>
              <w:cnfStyle w:val="000000000000" w:firstRow="0" w:lastRow="0" w:firstColumn="0" w:lastColumn="0" w:oddVBand="0" w:evenVBand="0" w:oddHBand="0" w:evenHBand="0" w:firstRowFirstColumn="0" w:firstRowLastColumn="0" w:lastRowFirstColumn="0" w:lastRowLastColumn="0"/>
            </w:pPr>
            <w:r w:rsidRPr="00B50B2C">
              <w:t xml:space="preserve">4.  Supervisory authorities may require </w:t>
            </w:r>
            <w:r w:rsidRPr="00B50B2C">
              <w:rPr>
                <w:highlight w:val="yellow"/>
              </w:rPr>
              <w:t xml:space="preserve">insurance and reinsurance undertakings to run their internal model on relevant benchmark portfolios and using assumptions based on external rather than internal data in order to </w:t>
            </w:r>
            <w:r w:rsidRPr="00B50B2C">
              <w:rPr>
                <w:highlight w:val="yellow"/>
              </w:rPr>
              <w:lastRenderedPageBreak/>
              <w:t>verify the calibration of the internal model</w:t>
            </w:r>
            <w:r w:rsidRPr="00B50B2C">
              <w:t xml:space="preserve"> and to check that its specification is in line with generally accepted market practice.</w:t>
            </w:r>
          </w:p>
        </w:tc>
      </w:tr>
      <w:tr w:rsidR="00DD2120" w:rsidRPr="00B50B2C" w14:paraId="15327F22" w14:textId="77777777" w:rsidTr="00673A03">
        <w:tc>
          <w:tcPr>
            <w:cnfStyle w:val="001000000000" w:firstRow="0" w:lastRow="0" w:firstColumn="1" w:lastColumn="0" w:oddVBand="0" w:evenVBand="0" w:oddHBand="0" w:evenHBand="0" w:firstRowFirstColumn="0" w:firstRowLastColumn="0" w:lastRowFirstColumn="0" w:lastRowLastColumn="0"/>
            <w:tcW w:w="436" w:type="pct"/>
          </w:tcPr>
          <w:p w14:paraId="13B73ED0" w14:textId="56D9B5B7" w:rsidR="00DD2120" w:rsidRPr="00B50B2C" w:rsidRDefault="004D67F6" w:rsidP="00CD4173">
            <w:pPr>
              <w:rPr>
                <w:b w:val="0"/>
                <w:bCs w:val="0"/>
              </w:rPr>
            </w:pPr>
            <w:r w:rsidRPr="00B50B2C">
              <w:rPr>
                <w:b w:val="0"/>
                <w:bCs w:val="0"/>
              </w:rPr>
              <w:lastRenderedPageBreak/>
              <w:t>SII Dir</w:t>
            </w:r>
          </w:p>
        </w:tc>
        <w:tc>
          <w:tcPr>
            <w:tcW w:w="528" w:type="pct"/>
          </w:tcPr>
          <w:p w14:paraId="77F1699B" w14:textId="08EEF038" w:rsidR="00DD2120" w:rsidRPr="00B50B2C" w:rsidRDefault="007468D9" w:rsidP="00CD5230">
            <w:pPr>
              <w:cnfStyle w:val="000000000000" w:firstRow="0" w:lastRow="0" w:firstColumn="0" w:lastColumn="0" w:oddVBand="0" w:evenVBand="0" w:oddHBand="0" w:evenHBand="0" w:firstRowFirstColumn="0" w:firstRowLastColumn="0" w:lastRowFirstColumn="0" w:lastRowLastColumn="0"/>
            </w:pPr>
            <w:r w:rsidRPr="00B50B2C">
              <w:t>Validation Quality (Internal model)</w:t>
            </w:r>
          </w:p>
        </w:tc>
        <w:tc>
          <w:tcPr>
            <w:tcW w:w="4036" w:type="pct"/>
          </w:tcPr>
          <w:p w14:paraId="54B97695" w14:textId="6F2912B4" w:rsidR="00E9194B" w:rsidRPr="00B50B2C" w:rsidRDefault="00E8080F" w:rsidP="00E9194B">
            <w:pPr>
              <w:cnfStyle w:val="000000000000" w:firstRow="0" w:lastRow="0" w:firstColumn="0" w:lastColumn="0" w:oddVBand="0" w:evenVBand="0" w:oddHBand="0" w:evenHBand="0" w:firstRowFirstColumn="0" w:firstRowLastColumn="0" w:lastRowFirstColumn="0" w:lastRowLastColumn="0"/>
              <w:rPr>
                <w:rStyle w:val="Hyperlink"/>
                <w:i/>
                <w:iCs/>
              </w:rPr>
            </w:pPr>
            <w:r w:rsidRPr="00B50B2C">
              <w:rPr>
                <w:i/>
                <w:iCs/>
              </w:rPr>
              <w:fldChar w:fldCharType="begin"/>
            </w:r>
            <w:r w:rsidRPr="00B50B2C">
              <w:rPr>
                <w:i/>
                <w:iCs/>
              </w:rPr>
              <w:instrText xml:space="preserve"> HYPERLINK "https://eur-lex.europa.eu/legal-content/EN/TXT/HTML/?uri=CELEX:02009L0138-20210630&amp;from=EN" \l "tocId166" </w:instrText>
            </w:r>
            <w:r w:rsidRPr="00B50B2C">
              <w:rPr>
                <w:i/>
                <w:iCs/>
              </w:rPr>
              <w:fldChar w:fldCharType="separate"/>
            </w:r>
            <w:r w:rsidR="00E9194B" w:rsidRPr="00B50B2C">
              <w:rPr>
                <w:rStyle w:val="Hyperlink"/>
                <w:i/>
                <w:iCs/>
              </w:rPr>
              <w:t>Article 124</w:t>
            </w:r>
          </w:p>
          <w:p w14:paraId="6A070F6A" w14:textId="1E9A9DF0" w:rsidR="00E9194B" w:rsidRPr="00B50B2C" w:rsidRDefault="00E9194B" w:rsidP="00E9194B">
            <w:pPr>
              <w:cnfStyle w:val="000000000000" w:firstRow="0" w:lastRow="0" w:firstColumn="0" w:lastColumn="0" w:oddVBand="0" w:evenVBand="0" w:oddHBand="0" w:evenHBand="0" w:firstRowFirstColumn="0" w:firstRowLastColumn="0" w:lastRowFirstColumn="0" w:lastRowLastColumn="0"/>
              <w:rPr>
                <w:b/>
                <w:bCs/>
              </w:rPr>
            </w:pPr>
            <w:r w:rsidRPr="00B50B2C">
              <w:rPr>
                <w:rStyle w:val="Hyperlink"/>
                <w:b/>
                <w:bCs/>
              </w:rPr>
              <w:t>Validation standards</w:t>
            </w:r>
            <w:r w:rsidR="00E8080F" w:rsidRPr="00B50B2C">
              <w:rPr>
                <w:i/>
                <w:iCs/>
              </w:rPr>
              <w:fldChar w:fldCharType="end"/>
            </w:r>
          </w:p>
          <w:p w14:paraId="2BE734D1" w14:textId="77777777" w:rsidR="00E9194B" w:rsidRPr="00B50B2C" w:rsidRDefault="00E9194B" w:rsidP="00E9194B">
            <w:pPr>
              <w:cnfStyle w:val="000000000000" w:firstRow="0" w:lastRow="0" w:firstColumn="0" w:lastColumn="0" w:oddVBand="0" w:evenVBand="0" w:oddHBand="0" w:evenHBand="0" w:firstRowFirstColumn="0" w:firstRowLastColumn="0" w:lastRowFirstColumn="0" w:lastRowLastColumn="0"/>
            </w:pPr>
            <w:r w:rsidRPr="00B50B2C">
              <w:t>Insurance and reinsurance undertakings shall have a regular cycle of model validation which includes monitoring the performance of the internal model, reviewing the ongoing appropriateness of its specification, and testing its results against experience.</w:t>
            </w:r>
          </w:p>
          <w:p w14:paraId="5FE21190" w14:textId="77777777" w:rsidR="00E9194B" w:rsidRPr="00B50B2C" w:rsidRDefault="00E9194B" w:rsidP="00E9194B">
            <w:pPr>
              <w:cnfStyle w:val="000000000000" w:firstRow="0" w:lastRow="0" w:firstColumn="0" w:lastColumn="0" w:oddVBand="0" w:evenVBand="0" w:oddHBand="0" w:evenHBand="0" w:firstRowFirstColumn="0" w:firstRowLastColumn="0" w:lastRowFirstColumn="0" w:lastRowLastColumn="0"/>
            </w:pPr>
            <w:r w:rsidRPr="00B50B2C">
              <w:t xml:space="preserve">The model validation process shall include an </w:t>
            </w:r>
            <w:r w:rsidRPr="00B50B2C">
              <w:rPr>
                <w:highlight w:val="yellow"/>
              </w:rPr>
              <w:t>effective statistical process for validating the internal model which enables the insurance and reinsurance undertakings to demonstrate to their supervisory authorities that the resulting capital requirements are appropriate.</w:t>
            </w:r>
          </w:p>
          <w:p w14:paraId="7EC8A0C5" w14:textId="77777777" w:rsidR="00E9194B" w:rsidRPr="00B50B2C" w:rsidRDefault="00E9194B" w:rsidP="00E9194B">
            <w:pPr>
              <w:cnfStyle w:val="000000000000" w:firstRow="0" w:lastRow="0" w:firstColumn="0" w:lastColumn="0" w:oddVBand="0" w:evenVBand="0" w:oddHBand="0" w:evenHBand="0" w:firstRowFirstColumn="0" w:firstRowLastColumn="0" w:lastRowFirstColumn="0" w:lastRowLastColumn="0"/>
            </w:pPr>
            <w:r w:rsidRPr="00B50B2C">
              <w:t xml:space="preserve">The statistical methods applied shall test the </w:t>
            </w:r>
            <w:r w:rsidRPr="00B50B2C">
              <w:rPr>
                <w:highlight w:val="yellow"/>
              </w:rPr>
              <w:t>appropriateness of the probability distribution forecast compared not only to loss experience but also to all material new data and information</w:t>
            </w:r>
            <w:r w:rsidRPr="00B50B2C">
              <w:t xml:space="preserve"> relating thereto.</w:t>
            </w:r>
          </w:p>
          <w:p w14:paraId="036D5A6B" w14:textId="5C97CEDF" w:rsidR="00DD2120" w:rsidRPr="00B50B2C" w:rsidRDefault="00E9194B" w:rsidP="00E8080F">
            <w:pPr>
              <w:cnfStyle w:val="000000000000" w:firstRow="0" w:lastRow="0" w:firstColumn="0" w:lastColumn="0" w:oddVBand="0" w:evenVBand="0" w:oddHBand="0" w:evenHBand="0" w:firstRowFirstColumn="0" w:firstRowLastColumn="0" w:lastRowFirstColumn="0" w:lastRowLastColumn="0"/>
            </w:pPr>
            <w:r w:rsidRPr="00B50B2C">
              <w:t xml:space="preserve">The model validation process shall include </w:t>
            </w:r>
            <w:r w:rsidRPr="00B50B2C">
              <w:rPr>
                <w:highlight w:val="yellow"/>
              </w:rPr>
              <w:t>an analysis of the stability of the internal model and in particular the testing of the sensitivity of the results of the internal model to changes in key underlying assumptions. It shall also include an assessment of the accuracy, completeness and appropriateness of the data</w:t>
            </w:r>
            <w:r w:rsidRPr="00B50B2C">
              <w:t xml:space="preserve"> used by the internal model.</w:t>
            </w:r>
          </w:p>
        </w:tc>
      </w:tr>
      <w:tr w:rsidR="00AC0E69" w:rsidRPr="00B50B2C" w14:paraId="46CC6B44" w14:textId="77777777" w:rsidTr="00673A03">
        <w:tc>
          <w:tcPr>
            <w:cnfStyle w:val="001000000000" w:firstRow="0" w:lastRow="0" w:firstColumn="1" w:lastColumn="0" w:oddVBand="0" w:evenVBand="0" w:oddHBand="0" w:evenHBand="0" w:firstRowFirstColumn="0" w:firstRowLastColumn="0" w:lastRowFirstColumn="0" w:lastRowLastColumn="0"/>
            <w:tcW w:w="436" w:type="pct"/>
          </w:tcPr>
          <w:p w14:paraId="5699A939" w14:textId="03E3DCDE" w:rsidR="00AC0E69" w:rsidRPr="00B50B2C" w:rsidRDefault="00861685" w:rsidP="00CD4173">
            <w:pPr>
              <w:rPr>
                <w:b w:val="0"/>
                <w:bCs w:val="0"/>
              </w:rPr>
            </w:pPr>
            <w:r w:rsidRPr="00B50B2C">
              <w:rPr>
                <w:b w:val="0"/>
                <w:bCs w:val="0"/>
              </w:rPr>
              <w:t xml:space="preserve">SII Dir </w:t>
            </w:r>
          </w:p>
        </w:tc>
        <w:tc>
          <w:tcPr>
            <w:tcW w:w="528" w:type="pct"/>
          </w:tcPr>
          <w:p w14:paraId="5FFDCF64" w14:textId="5416E592" w:rsidR="00AC0E69" w:rsidRPr="00B50B2C" w:rsidRDefault="00470F4C" w:rsidP="00CD5230">
            <w:pPr>
              <w:cnfStyle w:val="000000000000" w:firstRow="0" w:lastRow="0" w:firstColumn="0" w:lastColumn="0" w:oddVBand="0" w:evenVBand="0" w:oddHBand="0" w:evenHBand="0" w:firstRowFirstColumn="0" w:firstRowLastColumn="0" w:lastRowFirstColumn="0" w:lastRowLastColumn="0"/>
            </w:pPr>
            <w:r w:rsidRPr="00B50B2C">
              <w:t>Documentation</w:t>
            </w:r>
            <w:r w:rsidR="00861685" w:rsidRPr="00B50B2C">
              <w:t xml:space="preserve"> Quality (Internal model)</w:t>
            </w:r>
          </w:p>
        </w:tc>
        <w:tc>
          <w:tcPr>
            <w:tcW w:w="4036" w:type="pct"/>
          </w:tcPr>
          <w:p w14:paraId="7783AE23" w14:textId="77777777" w:rsidR="000F0C95" w:rsidRPr="00B50B2C" w:rsidRDefault="000F0C95" w:rsidP="000F0C95">
            <w:pPr>
              <w:cnfStyle w:val="000000000000" w:firstRow="0" w:lastRow="0" w:firstColumn="0" w:lastColumn="0" w:oddVBand="0" w:evenVBand="0" w:oddHBand="0" w:evenHBand="0" w:firstRowFirstColumn="0" w:firstRowLastColumn="0" w:lastRowFirstColumn="0" w:lastRowLastColumn="0"/>
              <w:rPr>
                <w:i/>
                <w:iCs/>
              </w:rPr>
            </w:pPr>
            <w:r w:rsidRPr="00B50B2C">
              <w:rPr>
                <w:i/>
                <w:iCs/>
              </w:rPr>
              <w:t>Article 125</w:t>
            </w:r>
          </w:p>
          <w:p w14:paraId="11BC7200" w14:textId="77777777" w:rsidR="000F0C95" w:rsidRPr="00B50B2C" w:rsidRDefault="000F0C95" w:rsidP="000F0C95">
            <w:pPr>
              <w:cnfStyle w:val="000000000000" w:firstRow="0" w:lastRow="0" w:firstColumn="0" w:lastColumn="0" w:oddVBand="0" w:evenVBand="0" w:oddHBand="0" w:evenHBand="0" w:firstRowFirstColumn="0" w:firstRowLastColumn="0" w:lastRowFirstColumn="0" w:lastRowLastColumn="0"/>
              <w:rPr>
                <w:b/>
                <w:bCs/>
              </w:rPr>
            </w:pPr>
            <w:r w:rsidRPr="00B50B2C">
              <w:rPr>
                <w:b/>
                <w:bCs/>
              </w:rPr>
              <w:t>Documentation standards</w:t>
            </w:r>
          </w:p>
          <w:p w14:paraId="056E1217" w14:textId="77777777" w:rsidR="000F0C95" w:rsidRPr="00B50B2C" w:rsidRDefault="000F0C95" w:rsidP="000F0C95">
            <w:pPr>
              <w:cnfStyle w:val="000000000000" w:firstRow="0" w:lastRow="0" w:firstColumn="0" w:lastColumn="0" w:oddVBand="0" w:evenVBand="0" w:oddHBand="0" w:evenHBand="0" w:firstRowFirstColumn="0" w:firstRowLastColumn="0" w:lastRowFirstColumn="0" w:lastRowLastColumn="0"/>
            </w:pPr>
            <w:r w:rsidRPr="00B50B2C">
              <w:t>Insurance and reinsurance undertakings shall document the design and operational details of their internal model.</w:t>
            </w:r>
          </w:p>
          <w:p w14:paraId="6AB8B6A6" w14:textId="77777777" w:rsidR="000F0C95" w:rsidRPr="00B50B2C" w:rsidRDefault="000F0C95" w:rsidP="000F0C95">
            <w:pPr>
              <w:cnfStyle w:val="000000000000" w:firstRow="0" w:lastRow="0" w:firstColumn="0" w:lastColumn="0" w:oddVBand="0" w:evenVBand="0" w:oddHBand="0" w:evenHBand="0" w:firstRowFirstColumn="0" w:firstRowLastColumn="0" w:lastRowFirstColumn="0" w:lastRowLastColumn="0"/>
            </w:pPr>
            <w:r w:rsidRPr="00B50B2C">
              <w:t>The documentation shall demonstrate compliance with Articles 120 to 124.</w:t>
            </w:r>
          </w:p>
          <w:p w14:paraId="4B43E448" w14:textId="77777777" w:rsidR="000F0C95" w:rsidRPr="00B50B2C" w:rsidRDefault="000F0C95" w:rsidP="000F0C95">
            <w:pPr>
              <w:cnfStyle w:val="000000000000" w:firstRow="0" w:lastRow="0" w:firstColumn="0" w:lastColumn="0" w:oddVBand="0" w:evenVBand="0" w:oddHBand="0" w:evenHBand="0" w:firstRowFirstColumn="0" w:firstRowLastColumn="0" w:lastRowFirstColumn="0" w:lastRowLastColumn="0"/>
            </w:pPr>
            <w:r w:rsidRPr="00B50B2C">
              <w:t xml:space="preserve">The </w:t>
            </w:r>
            <w:r w:rsidRPr="00B50B2C">
              <w:rPr>
                <w:highlight w:val="yellow"/>
              </w:rPr>
              <w:t>documentation shall provide a detailed outline of the theory, assumptions, and mathematical and empirical bases underlying the internal model.</w:t>
            </w:r>
          </w:p>
          <w:p w14:paraId="0699802B" w14:textId="77777777" w:rsidR="000F0C95" w:rsidRPr="00B50B2C" w:rsidRDefault="000F0C95" w:rsidP="000F0C95">
            <w:pPr>
              <w:cnfStyle w:val="000000000000" w:firstRow="0" w:lastRow="0" w:firstColumn="0" w:lastColumn="0" w:oddVBand="0" w:evenVBand="0" w:oddHBand="0" w:evenHBand="0" w:firstRowFirstColumn="0" w:firstRowLastColumn="0" w:lastRowFirstColumn="0" w:lastRowLastColumn="0"/>
            </w:pPr>
            <w:r w:rsidRPr="00B50B2C">
              <w:t xml:space="preserve">The </w:t>
            </w:r>
            <w:r w:rsidRPr="00B50B2C">
              <w:rPr>
                <w:highlight w:val="yellow"/>
              </w:rPr>
              <w:t>documentation shall indicate any circumstances under which the internal model does not work effectively.</w:t>
            </w:r>
          </w:p>
          <w:p w14:paraId="270A0772" w14:textId="25D1FECB" w:rsidR="00AC0E69" w:rsidRPr="00B50B2C" w:rsidRDefault="000F0C95" w:rsidP="00033512">
            <w:pPr>
              <w:cnfStyle w:val="000000000000" w:firstRow="0" w:lastRow="0" w:firstColumn="0" w:lastColumn="0" w:oddVBand="0" w:evenVBand="0" w:oddHBand="0" w:evenHBand="0" w:firstRowFirstColumn="0" w:firstRowLastColumn="0" w:lastRowFirstColumn="0" w:lastRowLastColumn="0"/>
            </w:pPr>
            <w:r w:rsidRPr="00B50B2C">
              <w:t>Insurance and reinsurance undertakings shall document all major changes to their internal model, as set out in Article 115.</w:t>
            </w:r>
          </w:p>
        </w:tc>
      </w:tr>
      <w:tr w:rsidR="00A17AAF" w:rsidRPr="00B50B2C" w14:paraId="5CB3223D" w14:textId="77777777" w:rsidTr="00673A03">
        <w:tc>
          <w:tcPr>
            <w:cnfStyle w:val="001000000000" w:firstRow="0" w:lastRow="0" w:firstColumn="1" w:lastColumn="0" w:oddVBand="0" w:evenVBand="0" w:oddHBand="0" w:evenHBand="0" w:firstRowFirstColumn="0" w:firstRowLastColumn="0" w:lastRowFirstColumn="0" w:lastRowLastColumn="0"/>
            <w:tcW w:w="436" w:type="pct"/>
          </w:tcPr>
          <w:p w14:paraId="310806A3" w14:textId="01693DDA" w:rsidR="00A17AAF" w:rsidRPr="00B50B2C" w:rsidRDefault="0053035C" w:rsidP="00CD4173">
            <w:pPr>
              <w:rPr>
                <w:b w:val="0"/>
                <w:bCs w:val="0"/>
              </w:rPr>
            </w:pPr>
            <w:r w:rsidRPr="00B50B2C">
              <w:rPr>
                <w:b w:val="0"/>
                <w:bCs w:val="0"/>
              </w:rPr>
              <w:t>SII Dir</w:t>
            </w:r>
          </w:p>
        </w:tc>
        <w:tc>
          <w:tcPr>
            <w:tcW w:w="528" w:type="pct"/>
          </w:tcPr>
          <w:p w14:paraId="1BF355F6" w14:textId="1D499E80" w:rsidR="00A17AAF" w:rsidRPr="00B50B2C" w:rsidRDefault="00E37808" w:rsidP="00CD5230">
            <w:pPr>
              <w:cnfStyle w:val="000000000000" w:firstRow="0" w:lastRow="0" w:firstColumn="0" w:lastColumn="0" w:oddVBand="0" w:evenVBand="0" w:oddHBand="0" w:evenHBand="0" w:firstRowFirstColumn="0" w:firstRowLastColumn="0" w:lastRowFirstColumn="0" w:lastRowLastColumn="0"/>
            </w:pPr>
            <w:r w:rsidRPr="00B50B2C">
              <w:t xml:space="preserve">Compliance with national provisions </w:t>
            </w:r>
            <w:r w:rsidR="00FF6784" w:rsidRPr="00B50B2C">
              <w:t>re actuarial principles</w:t>
            </w:r>
          </w:p>
        </w:tc>
        <w:tc>
          <w:tcPr>
            <w:tcW w:w="4036" w:type="pct"/>
          </w:tcPr>
          <w:p w14:paraId="34DD7D0E" w14:textId="4C017D0D" w:rsidR="001603A8" w:rsidRPr="00B50B2C" w:rsidRDefault="00155E7D" w:rsidP="001603A8">
            <w:pPr>
              <w:cnfStyle w:val="000000000000" w:firstRow="0" w:lastRow="0" w:firstColumn="0" w:lastColumn="0" w:oddVBand="0" w:evenVBand="0" w:oddHBand="0" w:evenHBand="0" w:firstRowFirstColumn="0" w:firstRowLastColumn="0" w:lastRowFirstColumn="0" w:lastRowLastColumn="0"/>
              <w:rPr>
                <w:rStyle w:val="Hyperlink"/>
                <w:i/>
                <w:iCs/>
              </w:rPr>
            </w:pPr>
            <w:r w:rsidRPr="00B50B2C">
              <w:rPr>
                <w:i/>
                <w:iCs/>
              </w:rPr>
              <w:fldChar w:fldCharType="begin"/>
            </w:r>
            <w:r w:rsidRPr="00B50B2C">
              <w:rPr>
                <w:i/>
                <w:iCs/>
              </w:rPr>
              <w:instrText xml:space="preserve"> HYPERLINK "https://eur-lex.europa.eu/legal-content/EN/TXT/HTML/?uri=CELEX:02009L0138-20210630&amp;from=EN" \l "tocId250" </w:instrText>
            </w:r>
            <w:r w:rsidRPr="00B50B2C">
              <w:rPr>
                <w:i/>
                <w:iCs/>
              </w:rPr>
              <w:fldChar w:fldCharType="separate"/>
            </w:r>
            <w:r w:rsidR="001603A8" w:rsidRPr="00B50B2C">
              <w:rPr>
                <w:rStyle w:val="Hyperlink"/>
                <w:i/>
                <w:iCs/>
              </w:rPr>
              <w:t>Article 182</w:t>
            </w:r>
          </w:p>
          <w:p w14:paraId="301358EE" w14:textId="3CB2BB98" w:rsidR="001603A8" w:rsidRPr="00B50B2C" w:rsidRDefault="001603A8" w:rsidP="001603A8">
            <w:pPr>
              <w:cnfStyle w:val="000000000000" w:firstRow="0" w:lastRow="0" w:firstColumn="0" w:lastColumn="0" w:oddVBand="0" w:evenVBand="0" w:oddHBand="0" w:evenHBand="0" w:firstRowFirstColumn="0" w:firstRowLastColumn="0" w:lastRowFirstColumn="0" w:lastRowLastColumn="0"/>
              <w:rPr>
                <w:b/>
                <w:bCs/>
              </w:rPr>
            </w:pPr>
            <w:r w:rsidRPr="00B50B2C">
              <w:rPr>
                <w:rStyle w:val="Hyperlink"/>
                <w:b/>
                <w:bCs/>
              </w:rPr>
              <w:t>Life insurance</w:t>
            </w:r>
            <w:r w:rsidR="00155E7D" w:rsidRPr="00B50B2C">
              <w:rPr>
                <w:i/>
                <w:iCs/>
              </w:rPr>
              <w:fldChar w:fldCharType="end"/>
            </w:r>
          </w:p>
          <w:p w14:paraId="714769F1" w14:textId="77777777" w:rsidR="001603A8" w:rsidRPr="00B50B2C" w:rsidRDefault="001603A8" w:rsidP="001603A8">
            <w:pPr>
              <w:cnfStyle w:val="000000000000" w:firstRow="0" w:lastRow="0" w:firstColumn="0" w:lastColumn="0" w:oddVBand="0" w:evenVBand="0" w:oddHBand="0" w:evenHBand="0" w:firstRowFirstColumn="0" w:firstRowLastColumn="0" w:lastRowFirstColumn="0" w:lastRowLastColumn="0"/>
            </w:pPr>
            <w:r w:rsidRPr="00B50B2C">
              <w:t>Member States shall not require the prior approval or systematic notification of general and special policy conditions, scales of premiums, technical bases used in particular for calculating scales of premiums and technical provisions or forms and other printed documents which a life insurance undertaking intends to use in its dealings with policy holders.</w:t>
            </w:r>
          </w:p>
          <w:p w14:paraId="6135816D" w14:textId="52691D4B" w:rsidR="00A17AAF" w:rsidRPr="00B50B2C" w:rsidRDefault="001603A8" w:rsidP="00033512">
            <w:pPr>
              <w:cnfStyle w:val="000000000000" w:firstRow="0" w:lastRow="0" w:firstColumn="0" w:lastColumn="0" w:oddVBand="0" w:evenVBand="0" w:oddHBand="0" w:evenHBand="0" w:firstRowFirstColumn="0" w:firstRowLastColumn="0" w:lastRowFirstColumn="0" w:lastRowLastColumn="0"/>
            </w:pPr>
            <w:r w:rsidRPr="00B50B2C">
              <w:t xml:space="preserve">However, the home Member State may, for the sole purpose of </w:t>
            </w:r>
            <w:r w:rsidRPr="00B50B2C">
              <w:rPr>
                <w:highlight w:val="yellow"/>
              </w:rPr>
              <w:t>verifying compliance with national provisions concerning actuarial principles</w:t>
            </w:r>
            <w:r w:rsidRPr="00B50B2C">
              <w:t>, require systematic communication of the technical bases used in particular for calculating scales of premiums and technical provisions. Those requirements shall not constitute a prior condition for an insurance undertaking to pursue business.</w:t>
            </w:r>
          </w:p>
        </w:tc>
      </w:tr>
      <w:tr w:rsidR="00486522" w:rsidRPr="00B50B2C" w14:paraId="443761DF" w14:textId="77777777" w:rsidTr="00673A03">
        <w:tc>
          <w:tcPr>
            <w:cnfStyle w:val="001000000000" w:firstRow="0" w:lastRow="0" w:firstColumn="1" w:lastColumn="0" w:oddVBand="0" w:evenVBand="0" w:oddHBand="0" w:evenHBand="0" w:firstRowFirstColumn="0" w:firstRowLastColumn="0" w:lastRowFirstColumn="0" w:lastRowLastColumn="0"/>
            <w:tcW w:w="436" w:type="pct"/>
          </w:tcPr>
          <w:p w14:paraId="28F3FBE4" w14:textId="40479DE2" w:rsidR="00486522" w:rsidRPr="00B50B2C" w:rsidRDefault="007E0929" w:rsidP="00CD4173">
            <w:pPr>
              <w:rPr>
                <w:b w:val="0"/>
                <w:bCs w:val="0"/>
              </w:rPr>
            </w:pPr>
            <w:r w:rsidRPr="00B50B2C">
              <w:rPr>
                <w:b w:val="0"/>
                <w:bCs w:val="0"/>
              </w:rPr>
              <w:t>SII Dir</w:t>
            </w:r>
          </w:p>
        </w:tc>
        <w:tc>
          <w:tcPr>
            <w:tcW w:w="528" w:type="pct"/>
          </w:tcPr>
          <w:p w14:paraId="33131A7E" w14:textId="6880A2FA" w:rsidR="00486522" w:rsidRPr="00B50B2C" w:rsidRDefault="009A0131" w:rsidP="00CD5230">
            <w:pPr>
              <w:cnfStyle w:val="000000000000" w:firstRow="0" w:lastRow="0" w:firstColumn="0" w:lastColumn="0" w:oddVBand="0" w:evenVBand="0" w:oddHBand="0" w:evenHBand="0" w:firstRowFirstColumn="0" w:firstRowLastColumn="0" w:lastRowFirstColumn="0" w:lastRowLastColumn="0"/>
            </w:pPr>
            <w:r w:rsidRPr="00B50B2C">
              <w:t xml:space="preserve">Sufficient </w:t>
            </w:r>
            <w:r w:rsidR="001E3864" w:rsidRPr="00B50B2C">
              <w:t>premiums</w:t>
            </w:r>
            <w:r w:rsidRPr="00B50B2C">
              <w:t xml:space="preserve"> where health </w:t>
            </w:r>
            <w:r w:rsidRPr="00B50B2C">
              <w:lastRenderedPageBreak/>
              <w:t xml:space="preserve">insurance is an alternative to social </w:t>
            </w:r>
            <w:r w:rsidR="001E3864" w:rsidRPr="00B50B2C">
              <w:t>security</w:t>
            </w:r>
          </w:p>
        </w:tc>
        <w:tc>
          <w:tcPr>
            <w:tcW w:w="4036" w:type="pct"/>
          </w:tcPr>
          <w:p w14:paraId="495245D5" w14:textId="663D51FC" w:rsidR="00431E90" w:rsidRPr="00B50B2C" w:rsidRDefault="00C364D5" w:rsidP="00431E90">
            <w:pPr>
              <w:cnfStyle w:val="000000000000" w:firstRow="0" w:lastRow="0" w:firstColumn="0" w:lastColumn="0" w:oddVBand="0" w:evenVBand="0" w:oddHBand="0" w:evenHBand="0" w:firstRowFirstColumn="0" w:firstRowLastColumn="0" w:lastRowFirstColumn="0" w:lastRowLastColumn="0"/>
              <w:rPr>
                <w:rStyle w:val="Hyperlink"/>
                <w:i/>
                <w:iCs/>
              </w:rPr>
            </w:pPr>
            <w:r w:rsidRPr="00B50B2C">
              <w:rPr>
                <w:i/>
                <w:iCs/>
              </w:rPr>
              <w:lastRenderedPageBreak/>
              <w:fldChar w:fldCharType="begin"/>
            </w:r>
            <w:r w:rsidRPr="00B50B2C">
              <w:rPr>
                <w:i/>
                <w:iCs/>
              </w:rPr>
              <w:instrText xml:space="preserve"> HYPERLINK "https://eur-lex.europa.eu/legal-content/EN/TXT/HTML/?uri=CELEX:02009L0138-20210630&amp;from=EN" \l "tocId282" </w:instrText>
            </w:r>
            <w:r w:rsidRPr="00B50B2C">
              <w:rPr>
                <w:i/>
                <w:iCs/>
              </w:rPr>
              <w:fldChar w:fldCharType="separate"/>
            </w:r>
            <w:r w:rsidR="00431E90" w:rsidRPr="00B50B2C">
              <w:rPr>
                <w:rStyle w:val="Hyperlink"/>
                <w:i/>
                <w:iCs/>
              </w:rPr>
              <w:t>Article 206</w:t>
            </w:r>
          </w:p>
          <w:p w14:paraId="744DCF9F" w14:textId="0209993A"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rPr>
                <w:b/>
                <w:bCs/>
              </w:rPr>
            </w:pPr>
            <w:r w:rsidRPr="00B50B2C">
              <w:rPr>
                <w:rStyle w:val="Hyperlink"/>
                <w:b/>
                <w:bCs/>
              </w:rPr>
              <w:t>Health insurance as an alternative to social security</w:t>
            </w:r>
            <w:r w:rsidR="00C364D5" w:rsidRPr="00B50B2C">
              <w:rPr>
                <w:i/>
                <w:iCs/>
              </w:rPr>
              <w:fldChar w:fldCharType="end"/>
            </w:r>
          </w:p>
          <w:p w14:paraId="6822FF65"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1.  Member States in which contracts covering the risks under class 2 in Part A of Annex I may serve as a partial or complete alternative to health cover provided by the statutory social security system may require that:</w:t>
            </w:r>
          </w:p>
          <w:p w14:paraId="21ACB09E"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(a) </w:t>
            </w:r>
          </w:p>
          <w:p w14:paraId="79005897"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lastRenderedPageBreak/>
              <w:t>those contracts comply with the specific legal provisions adopted by that Member State to protect the general good in that class of insurance;</w:t>
            </w:r>
          </w:p>
          <w:p w14:paraId="1D5385BB"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(b) </w:t>
            </w:r>
          </w:p>
          <w:p w14:paraId="283E0790"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the general and special conditions of that insurance be communicated to the supervisory authorities of that Member State before use.</w:t>
            </w:r>
          </w:p>
          <w:p w14:paraId="6EB4F4BA"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2.  Member States may require that the health insurance system referred to in paragraph 1 be operated on a technical basis similar to that of life insurance where all the following conditions are fulfilled:</w:t>
            </w:r>
          </w:p>
          <w:p w14:paraId="2F1D8679"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(a) </w:t>
            </w:r>
          </w:p>
          <w:p w14:paraId="1ABC9006"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the premiums paid are calculated on the basis of sickness tables and other statistical data relevant to the Member State in which the risk is situated in accordance with the mathematical methods used in insurance;</w:t>
            </w:r>
          </w:p>
          <w:p w14:paraId="4EEDF545"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(b) </w:t>
            </w:r>
          </w:p>
          <w:p w14:paraId="19E72FA9"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a reserve is set up for increasing age;</w:t>
            </w:r>
          </w:p>
          <w:p w14:paraId="551C26D5"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(c) </w:t>
            </w:r>
          </w:p>
          <w:p w14:paraId="340A9B50"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the insurer may cancel the contract only within a fixed period determined by the Member State in which the risk is situated;</w:t>
            </w:r>
          </w:p>
          <w:p w14:paraId="15F50F0D"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(d) </w:t>
            </w:r>
          </w:p>
          <w:p w14:paraId="754F2808"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the contract provides that premiums may be increased or payments reduced, even for current contracts;</w:t>
            </w:r>
          </w:p>
          <w:p w14:paraId="78BFB197"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(e) </w:t>
            </w:r>
          </w:p>
          <w:p w14:paraId="6D0CE344"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the contract provides that the policy holders may change their existing contract into a new contract complying with paragraph 1, offered by the same insurance undertaking or the same branch and taking account of their acquired rights.</w:t>
            </w:r>
          </w:p>
          <w:p w14:paraId="227799D2"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In the case referred to in point (e) of the first subparagraph, account shall be taken of the reserve for increasing age and a new medical examination may be required only for increased cover.</w:t>
            </w:r>
          </w:p>
          <w:p w14:paraId="6154D957"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t>The supervisory authorities of the Member State concerned shall publish the sickness tables and other relevant statistical data referred to in point (a) of the first subparagraph and transmit them to the supervisory authorities of the home Member State.</w:t>
            </w:r>
          </w:p>
          <w:p w14:paraId="0F22C676" w14:textId="77777777" w:rsidR="00431E90" w:rsidRPr="00B50B2C" w:rsidRDefault="00431E90" w:rsidP="00431E90">
            <w:pPr>
              <w:cnfStyle w:val="000000000000" w:firstRow="0" w:lastRow="0" w:firstColumn="0" w:lastColumn="0" w:oddVBand="0" w:evenVBand="0" w:oddHBand="0" w:evenHBand="0" w:firstRowFirstColumn="0" w:firstRowLastColumn="0" w:lastRowFirstColumn="0" w:lastRowLastColumn="0"/>
            </w:pPr>
            <w:r w:rsidRPr="00B50B2C">
              <w:rPr>
                <w:highlight w:val="yellow"/>
              </w:rPr>
              <w:t>The premiums must be sufficient, on reasonable actuarial assumptions, for insurance undertakings to be able to meet all their commitments having regard to all aspects of their financial situation.</w:t>
            </w:r>
            <w:r w:rsidRPr="00B50B2C">
              <w:t xml:space="preserve"> The home Member State shall require the technical basis for the calculation of premiums to be communicated to its supervisory authorities before the product is circulated.</w:t>
            </w:r>
          </w:p>
          <w:p w14:paraId="7EEC243E" w14:textId="449A56E9" w:rsidR="00486522" w:rsidRPr="00B50B2C" w:rsidRDefault="00431E90" w:rsidP="001E2E59">
            <w:pPr>
              <w:cnfStyle w:val="000000000000" w:firstRow="0" w:lastRow="0" w:firstColumn="0" w:lastColumn="0" w:oddVBand="0" w:evenVBand="0" w:oddHBand="0" w:evenHBand="0" w:firstRowFirstColumn="0" w:firstRowLastColumn="0" w:lastRowFirstColumn="0" w:lastRowLastColumn="0"/>
            </w:pPr>
            <w:r w:rsidRPr="00B50B2C">
              <w:t>The third and fourth subparagraphs shall also apply where existing contracts are modified.</w:t>
            </w:r>
          </w:p>
        </w:tc>
      </w:tr>
      <w:tr w:rsidR="001E2E59" w:rsidRPr="00B50B2C" w14:paraId="5305961C" w14:textId="77777777" w:rsidTr="00673A03">
        <w:tc>
          <w:tcPr>
            <w:cnfStyle w:val="001000000000" w:firstRow="0" w:lastRow="0" w:firstColumn="1" w:lastColumn="0" w:oddVBand="0" w:evenVBand="0" w:oddHBand="0" w:evenHBand="0" w:firstRowFirstColumn="0" w:firstRowLastColumn="0" w:lastRowFirstColumn="0" w:lastRowLastColumn="0"/>
            <w:tcW w:w="436" w:type="pct"/>
          </w:tcPr>
          <w:p w14:paraId="1CD31CB5" w14:textId="5F324F77" w:rsidR="001E2E59" w:rsidRPr="00B50B2C" w:rsidRDefault="001E2E59" w:rsidP="00CD4173">
            <w:pPr>
              <w:rPr>
                <w:b w:val="0"/>
                <w:bCs w:val="0"/>
              </w:rPr>
            </w:pPr>
            <w:r w:rsidRPr="00B50B2C">
              <w:rPr>
                <w:b w:val="0"/>
                <w:bCs w:val="0"/>
              </w:rPr>
              <w:lastRenderedPageBreak/>
              <w:t xml:space="preserve">SII Dir </w:t>
            </w:r>
          </w:p>
        </w:tc>
        <w:tc>
          <w:tcPr>
            <w:tcW w:w="528" w:type="pct"/>
          </w:tcPr>
          <w:p w14:paraId="6A010991" w14:textId="4F4E5B37" w:rsidR="001E2E59" w:rsidRPr="00B50B2C" w:rsidRDefault="006D30D1" w:rsidP="00CD5230">
            <w:pPr>
              <w:cnfStyle w:val="000000000000" w:firstRow="0" w:lastRow="0" w:firstColumn="0" w:lastColumn="0" w:oddVBand="0" w:evenVBand="0" w:oddHBand="0" w:evenHBand="0" w:firstRowFirstColumn="0" w:firstRowLastColumn="0" w:lastRowFirstColumn="0" w:lastRowLastColumn="0"/>
            </w:pPr>
            <w:r w:rsidRPr="00B50B2C">
              <w:t>Sufficient premiums for life insurance</w:t>
            </w:r>
          </w:p>
        </w:tc>
        <w:tc>
          <w:tcPr>
            <w:tcW w:w="4036" w:type="pct"/>
          </w:tcPr>
          <w:p w14:paraId="277BC233" w14:textId="0EC7FF09" w:rsidR="001E2E59" w:rsidRPr="00B50B2C" w:rsidRDefault="001E2E59" w:rsidP="001E2E59">
            <w:pPr>
              <w:cnfStyle w:val="000000000000" w:firstRow="0" w:lastRow="0" w:firstColumn="0" w:lastColumn="0" w:oddVBand="0" w:evenVBand="0" w:oddHBand="0" w:evenHBand="0" w:firstRowFirstColumn="0" w:firstRowLastColumn="0" w:lastRowFirstColumn="0" w:lastRowLastColumn="0"/>
              <w:rPr>
                <w:rStyle w:val="Hyperlink"/>
                <w:i/>
                <w:iCs/>
              </w:rPr>
            </w:pPr>
            <w:r w:rsidRPr="00B50B2C">
              <w:rPr>
                <w:i/>
                <w:iCs/>
              </w:rPr>
              <w:fldChar w:fldCharType="begin"/>
            </w:r>
            <w:r w:rsidRPr="00B50B2C">
              <w:rPr>
                <w:i/>
                <w:iCs/>
              </w:rPr>
              <w:instrText xml:space="preserve"> HYPERLINK "https://eur-lex.europa.eu/legal-content/EN/TXT/HTML/?uri=CELEX:02009L0138-20210630&amp;from=EN" \l "tocId288" </w:instrText>
            </w:r>
            <w:r w:rsidRPr="00B50B2C">
              <w:rPr>
                <w:i/>
                <w:iCs/>
              </w:rPr>
              <w:fldChar w:fldCharType="separate"/>
            </w:r>
            <w:r w:rsidRPr="00B50B2C">
              <w:rPr>
                <w:rStyle w:val="Hyperlink"/>
                <w:i/>
                <w:iCs/>
              </w:rPr>
              <w:t>Article 209</w:t>
            </w:r>
          </w:p>
          <w:p w14:paraId="51D5D9DF" w14:textId="10AACCC6" w:rsidR="001E2E59" w:rsidRPr="00B50B2C" w:rsidRDefault="001E2E59" w:rsidP="001E2E59">
            <w:pPr>
              <w:cnfStyle w:val="000000000000" w:firstRow="0" w:lastRow="0" w:firstColumn="0" w:lastColumn="0" w:oddVBand="0" w:evenVBand="0" w:oddHBand="0" w:evenHBand="0" w:firstRowFirstColumn="0" w:firstRowLastColumn="0" w:lastRowFirstColumn="0" w:lastRowLastColumn="0"/>
              <w:rPr>
                <w:b/>
                <w:bCs/>
              </w:rPr>
            </w:pPr>
            <w:r w:rsidRPr="00B50B2C">
              <w:rPr>
                <w:rStyle w:val="Hyperlink"/>
                <w:b/>
                <w:bCs/>
              </w:rPr>
              <w:t>Premiums for new business</w:t>
            </w:r>
            <w:r w:rsidRPr="00B50B2C">
              <w:rPr>
                <w:i/>
                <w:iCs/>
              </w:rPr>
              <w:fldChar w:fldCharType="end"/>
            </w:r>
          </w:p>
          <w:p w14:paraId="14141475" w14:textId="77777777" w:rsidR="001E2E59" w:rsidRPr="00B50B2C" w:rsidRDefault="001E2E59" w:rsidP="001E2E59">
            <w:pPr>
              <w:cnfStyle w:val="000000000000" w:firstRow="0" w:lastRow="0" w:firstColumn="0" w:lastColumn="0" w:oddVBand="0" w:evenVBand="0" w:oddHBand="0" w:evenHBand="0" w:firstRowFirstColumn="0" w:firstRowLastColumn="0" w:lastRowFirstColumn="0" w:lastRowLastColumn="0"/>
            </w:pPr>
            <w:r w:rsidRPr="00B50B2C">
              <w:rPr>
                <w:highlight w:val="yellow"/>
              </w:rPr>
              <w:t>Premiums for new business shall be sufficient, on reasonable actuarial assumptions, to enable life insurance undertakings to meet all their commitments and, in particular, to establish adequate technical provisions.</w:t>
            </w:r>
          </w:p>
          <w:p w14:paraId="61619B2D" w14:textId="77777777" w:rsidR="001E2E59" w:rsidRPr="00B50B2C" w:rsidRDefault="001E2E59" w:rsidP="001E2E59">
            <w:pPr>
              <w:cnfStyle w:val="000000000000" w:firstRow="0" w:lastRow="0" w:firstColumn="0" w:lastColumn="0" w:oddVBand="0" w:evenVBand="0" w:oddHBand="0" w:evenHBand="0" w:firstRowFirstColumn="0" w:firstRowLastColumn="0" w:lastRowFirstColumn="0" w:lastRowLastColumn="0"/>
            </w:pPr>
            <w:r w:rsidRPr="00B50B2C">
              <w:t>For that purpose, all aspects of the financial situation of a life insurance undertaking may be taken into account, without the input from resources other than premiums and income earned thereon being systematic and permanent in a way that it may jeopardise the solvency of the undertaking concerned in the long term.</w:t>
            </w:r>
          </w:p>
          <w:p w14:paraId="44D8FA42" w14:textId="77777777" w:rsidR="001E2E59" w:rsidRPr="00B50B2C" w:rsidRDefault="001E2E59" w:rsidP="00431E90">
            <w:pPr>
              <w:cnfStyle w:val="000000000000" w:firstRow="0" w:lastRow="0" w:firstColumn="0" w:lastColumn="0" w:oddVBand="0" w:evenVBand="0" w:oddHBand="0" w:evenHBand="0" w:firstRowFirstColumn="0" w:firstRowLastColumn="0" w:lastRowFirstColumn="0" w:lastRowLastColumn="0"/>
            </w:pPr>
          </w:p>
        </w:tc>
      </w:tr>
    </w:tbl>
    <w:p w14:paraId="005D5EEA" w14:textId="77777777" w:rsidR="00BB19CB" w:rsidRPr="00B50B2C" w:rsidRDefault="00BB19CB" w:rsidP="002B5D42"/>
    <w:p w14:paraId="6C7A2664" w14:textId="77777777" w:rsidR="00BB19CB" w:rsidRPr="00B50B2C" w:rsidRDefault="00BB19CB" w:rsidP="002B5D42"/>
    <w:p w14:paraId="02CC2DB2" w14:textId="190EEBD6" w:rsidR="00BB19CB" w:rsidRPr="00B50B2C" w:rsidRDefault="00BB19CB" w:rsidP="002B5D42">
      <w:pPr>
        <w:sectPr w:rsidR="00BB19CB" w:rsidRPr="00B50B2C" w:rsidSect="001E0F30">
          <w:pgSz w:w="11906" w:h="16838"/>
          <w:pgMar w:top="1440" w:right="1440" w:bottom="1440" w:left="1440" w:header="708" w:footer="708" w:gutter="0"/>
          <w:cols w:space="708"/>
          <w:docGrid w:linePitch="360"/>
        </w:sectPr>
      </w:pPr>
    </w:p>
    <w:p w14:paraId="7ECA417D" w14:textId="01E68C3F" w:rsidR="004D4FFE" w:rsidRPr="00B50B2C" w:rsidRDefault="004D4FFE" w:rsidP="004D4FFE">
      <w:pPr>
        <w:pStyle w:val="Heading2"/>
      </w:pPr>
      <w:bookmarkStart w:id="21" w:name="_Toc98928161"/>
      <w:r w:rsidRPr="00B50B2C">
        <w:lastRenderedPageBreak/>
        <w:t>IORP II</w:t>
      </w:r>
      <w:bookmarkEnd w:id="21"/>
    </w:p>
    <w:p w14:paraId="1894C769" w14:textId="77777777" w:rsidR="00397EEA" w:rsidRPr="00B50B2C" w:rsidRDefault="00397EEA" w:rsidP="00397EEA">
      <w:pPr>
        <w:pStyle w:val="Heading3"/>
      </w:pPr>
      <w:bookmarkStart w:id="22" w:name="_Toc98928162"/>
      <w:r w:rsidRPr="00B50B2C">
        <w:t>Regulation</w:t>
      </w:r>
      <w:bookmarkEnd w:id="22"/>
    </w:p>
    <w:p w14:paraId="763708DD" w14:textId="222BACA0" w:rsidR="00397EEA" w:rsidRPr="00B50B2C" w:rsidRDefault="009632F7" w:rsidP="00397EEA">
      <w:r w:rsidRPr="00B50B2C">
        <w:t>The table below shows the different reference</w:t>
      </w:r>
      <w:r w:rsidR="00C920D1" w:rsidRPr="00B50B2C">
        <w:t>s</w:t>
      </w:r>
      <w:r w:rsidRPr="00B50B2C">
        <w:t xml:space="preserve"> to actuarial work </w:t>
      </w:r>
      <w:r w:rsidR="00C920D1" w:rsidRPr="00B50B2C">
        <w:t>in the IORP II regulation per functions and activity.</w:t>
      </w:r>
    </w:p>
    <w:tbl>
      <w:tblPr>
        <w:tblStyle w:val="GridTable1Light"/>
        <w:tblW w:w="5000" w:type="pct"/>
        <w:tblLayout w:type="fixed"/>
        <w:tblLook w:val="04A0" w:firstRow="1" w:lastRow="0" w:firstColumn="1" w:lastColumn="0" w:noHBand="0" w:noVBand="1"/>
      </w:tblPr>
      <w:tblGrid>
        <w:gridCol w:w="1271"/>
        <w:gridCol w:w="2536"/>
        <w:gridCol w:w="2536"/>
        <w:gridCol w:w="2536"/>
        <w:gridCol w:w="2536"/>
        <w:gridCol w:w="2533"/>
      </w:tblGrid>
      <w:tr w:rsidR="0049322D" w:rsidRPr="00B50B2C" w14:paraId="0E2651D6" w14:textId="6B0277EC" w:rsidTr="00397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 w:type="pct"/>
          </w:tcPr>
          <w:p w14:paraId="64DE6987" w14:textId="148848C9" w:rsidR="00C1658C" w:rsidRPr="00B50B2C" w:rsidRDefault="00C1658C" w:rsidP="000C4117">
            <w:r w:rsidRPr="00B50B2C">
              <w:t>IORP II regulations</w:t>
            </w:r>
          </w:p>
        </w:tc>
        <w:tc>
          <w:tcPr>
            <w:tcW w:w="909" w:type="pct"/>
          </w:tcPr>
          <w:p w14:paraId="4383401A" w14:textId="2B50F995" w:rsidR="00C1658C" w:rsidRPr="00B50B2C" w:rsidRDefault="00C1658C" w:rsidP="000C4117">
            <w:pPr>
              <w:cnfStyle w:val="100000000000" w:firstRow="1" w:lastRow="0" w:firstColumn="0" w:lastColumn="0" w:oddVBand="0" w:evenVBand="0" w:oddHBand="0" w:evenHBand="0" w:firstRowFirstColumn="0" w:firstRowLastColumn="0" w:lastRowFirstColumn="0" w:lastRowLastColumn="0"/>
            </w:pPr>
            <w:r w:rsidRPr="00B50B2C">
              <w:t>Prudent calculation of technical provisions</w:t>
            </w:r>
          </w:p>
        </w:tc>
        <w:tc>
          <w:tcPr>
            <w:tcW w:w="909" w:type="pct"/>
          </w:tcPr>
          <w:p w14:paraId="1D3EFA0B" w14:textId="45D0D679" w:rsidR="00C1658C" w:rsidRPr="00B50B2C" w:rsidRDefault="00C1658C" w:rsidP="000C4117">
            <w:pPr>
              <w:cnfStyle w:val="100000000000" w:firstRow="1" w:lastRow="0" w:firstColumn="0" w:lastColumn="0" w:oddVBand="0" w:evenVBand="0" w:oddHBand="0" w:evenHBand="0" w:firstRowFirstColumn="0" w:firstRowLastColumn="0" w:lastRowFirstColumn="0" w:lastRowLastColumn="0"/>
            </w:pPr>
            <w:r w:rsidRPr="00B50B2C">
              <w:t>Actuarial function</w:t>
            </w:r>
          </w:p>
        </w:tc>
        <w:tc>
          <w:tcPr>
            <w:tcW w:w="909" w:type="pct"/>
          </w:tcPr>
          <w:p w14:paraId="140B2E3F" w14:textId="138D2D09" w:rsidR="00C1658C" w:rsidRPr="00B50B2C" w:rsidRDefault="00C1658C" w:rsidP="000C4117">
            <w:pPr>
              <w:cnfStyle w:val="100000000000" w:firstRow="1" w:lastRow="0" w:firstColumn="0" w:lastColumn="0" w:oddVBand="0" w:evenVBand="0" w:oddHBand="0" w:evenHBand="0" w:firstRowFirstColumn="0" w:firstRowLastColumn="0" w:lastRowFirstColumn="0" w:lastRowLastColumn="0"/>
            </w:pPr>
            <w:r w:rsidRPr="00B50B2C">
              <w:t>Board</w:t>
            </w:r>
            <w:r w:rsidR="0049322D" w:rsidRPr="00B50B2C">
              <w:t xml:space="preserve"> m</w:t>
            </w:r>
            <w:r w:rsidRPr="00B50B2C">
              <w:t>ember/trustee/persons who effectively run the IORP</w:t>
            </w:r>
          </w:p>
        </w:tc>
        <w:tc>
          <w:tcPr>
            <w:tcW w:w="909" w:type="pct"/>
          </w:tcPr>
          <w:p w14:paraId="0BF9EDD9" w14:textId="5C363B82" w:rsidR="00C1658C" w:rsidRPr="00B50B2C" w:rsidRDefault="00C1658C" w:rsidP="000C4117">
            <w:pPr>
              <w:cnfStyle w:val="100000000000" w:firstRow="1" w:lastRow="0" w:firstColumn="0" w:lastColumn="0" w:oddVBand="0" w:evenVBand="0" w:oddHBand="0" w:evenHBand="0" w:firstRowFirstColumn="0" w:firstRowLastColumn="0" w:lastRowFirstColumn="0" w:lastRowLastColumn="0"/>
            </w:pPr>
            <w:r w:rsidRPr="00B50B2C">
              <w:t>Risk management function</w:t>
            </w:r>
          </w:p>
        </w:tc>
        <w:tc>
          <w:tcPr>
            <w:tcW w:w="908" w:type="pct"/>
          </w:tcPr>
          <w:p w14:paraId="58BF895A" w14:textId="7BEF41A0" w:rsidR="00C1658C" w:rsidRPr="00B50B2C" w:rsidRDefault="00C1658C" w:rsidP="000C4117">
            <w:pPr>
              <w:cnfStyle w:val="100000000000" w:firstRow="1" w:lastRow="0" w:firstColumn="0" w:lastColumn="0" w:oddVBand="0" w:evenVBand="0" w:oddHBand="0" w:evenHBand="0" w:firstRowFirstColumn="0" w:firstRowLastColumn="0" w:lastRowFirstColumn="0" w:lastRowLastColumn="0"/>
            </w:pPr>
            <w:r w:rsidRPr="00B50B2C">
              <w:t>Internal audit function</w:t>
            </w:r>
          </w:p>
        </w:tc>
      </w:tr>
      <w:tr w:rsidR="0049322D" w:rsidRPr="00B50B2C" w14:paraId="2D83D3EF" w14:textId="4F7BF801" w:rsidTr="00397EEA">
        <w:tc>
          <w:tcPr>
            <w:cnfStyle w:val="001000000000" w:firstRow="0" w:lastRow="0" w:firstColumn="1" w:lastColumn="0" w:oddVBand="0" w:evenVBand="0" w:oddHBand="0" w:evenHBand="0" w:firstRowFirstColumn="0" w:firstRowLastColumn="0" w:lastRowFirstColumn="0" w:lastRowLastColumn="0"/>
            <w:tcW w:w="456" w:type="pct"/>
          </w:tcPr>
          <w:p w14:paraId="6F1E3477" w14:textId="4BE9C31A" w:rsidR="00C1658C" w:rsidRPr="00B50B2C" w:rsidRDefault="00C1658C" w:rsidP="00EE11C4">
            <w:r w:rsidRPr="00B50B2C">
              <w:t>Recital 40</w:t>
            </w:r>
          </w:p>
        </w:tc>
        <w:tc>
          <w:tcPr>
            <w:tcW w:w="909" w:type="pct"/>
          </w:tcPr>
          <w:p w14:paraId="74CF9C22" w14:textId="52D79CE6" w:rsidR="00C1658C" w:rsidRPr="00B50B2C" w:rsidRDefault="00647BD2" w:rsidP="00EE11C4">
            <w:pPr>
              <w:cnfStyle w:val="000000000000" w:firstRow="0" w:lastRow="0" w:firstColumn="0" w:lastColumn="0" w:oddVBand="0" w:evenVBand="0" w:oddHBand="0" w:evenHBand="0" w:firstRowFirstColumn="0" w:firstRowLastColumn="0" w:lastRowFirstColumn="0" w:lastRowLastColumn="0"/>
            </w:pPr>
            <w:r w:rsidRPr="00B50B2C">
              <w:t xml:space="preserve">Technical provisions should be calculated on the basis of </w:t>
            </w:r>
            <w:r w:rsidRPr="00B50B2C">
              <w:rPr>
                <w:highlight w:val="yellow"/>
              </w:rPr>
              <w:t>recognized actuarial methods</w:t>
            </w:r>
            <w:r w:rsidRPr="00B50B2C">
              <w:t xml:space="preserve"> and </w:t>
            </w:r>
            <w:r w:rsidRPr="00B50B2C">
              <w:rPr>
                <w:highlight w:val="yellow"/>
              </w:rPr>
              <w:t>certified by an actuary</w:t>
            </w:r>
            <w:r w:rsidRPr="00B50B2C">
              <w:t xml:space="preserve"> or by another specialist in that field.</w:t>
            </w:r>
          </w:p>
        </w:tc>
        <w:tc>
          <w:tcPr>
            <w:tcW w:w="909" w:type="pct"/>
          </w:tcPr>
          <w:p w14:paraId="5BA5BB90" w14:textId="29F00B37" w:rsidR="00C1658C" w:rsidRPr="00B50B2C" w:rsidRDefault="00942C25" w:rsidP="00EE11C4">
            <w:pPr>
              <w:cnfStyle w:val="000000000000" w:firstRow="0" w:lastRow="0" w:firstColumn="0" w:lastColumn="0" w:oddVBand="0" w:evenVBand="0" w:oddHBand="0" w:evenHBand="0" w:firstRowFirstColumn="0" w:firstRowLastColumn="0" w:lastRowFirstColumn="0" w:lastRowLastColumn="0"/>
            </w:pPr>
            <w:r w:rsidRPr="00B50B2C">
              <w:t xml:space="preserve">The actuarial function should be carried out by persons who have </w:t>
            </w:r>
            <w:r w:rsidRPr="00B50B2C">
              <w:rPr>
                <w:highlight w:val="yellow"/>
              </w:rPr>
              <w:t>knowledge of actuarial and financial mathematics commensurate with the size, nature, scale and complexity of the risks</w:t>
            </w:r>
            <w:r w:rsidRPr="00B50B2C">
              <w:t xml:space="preserve"> inherent in the activities of the IORP, and who are </w:t>
            </w:r>
            <w:r w:rsidRPr="00B50B2C">
              <w:rPr>
                <w:highlight w:val="yellow"/>
              </w:rPr>
              <w:t>able to demonstrate their relevant experience with applicable professional qualifications or other standards.</w:t>
            </w:r>
          </w:p>
        </w:tc>
        <w:tc>
          <w:tcPr>
            <w:tcW w:w="909" w:type="pct"/>
          </w:tcPr>
          <w:p w14:paraId="00195CDB" w14:textId="2D9B57ED" w:rsidR="00C1658C" w:rsidRPr="00B50B2C" w:rsidRDefault="00DE6936" w:rsidP="00EE11C4">
            <w:pPr>
              <w:cnfStyle w:val="000000000000" w:firstRow="0" w:lastRow="0" w:firstColumn="0" w:lastColumn="0" w:oddVBand="0" w:evenVBand="0" w:oddHBand="0" w:evenHBand="0" w:firstRowFirstColumn="0" w:firstRowLastColumn="0" w:lastRowFirstColumn="0" w:lastRowLastColumn="0"/>
            </w:pPr>
            <w:r w:rsidRPr="00B50B2C">
              <w:t xml:space="preserve">For persons who effectively run the IORP, this means their qualifications, </w:t>
            </w:r>
            <w:r w:rsidRPr="00B50B2C">
              <w:rPr>
                <w:highlight w:val="yellow"/>
              </w:rPr>
              <w:t>knowledge and experience are collectively adequate</w:t>
            </w:r>
            <w:r w:rsidRPr="00B50B2C">
              <w:t xml:space="preserve"> to enable them to ensure a </w:t>
            </w:r>
            <w:r w:rsidRPr="00B50B2C">
              <w:rPr>
                <w:highlight w:val="yellow"/>
              </w:rPr>
              <w:t>sound and prudent management</w:t>
            </w:r>
            <w:r w:rsidRPr="00B50B2C">
              <w:t xml:space="preserve"> of the IORP</w:t>
            </w:r>
          </w:p>
        </w:tc>
        <w:tc>
          <w:tcPr>
            <w:tcW w:w="909" w:type="pct"/>
          </w:tcPr>
          <w:p w14:paraId="680BF35B"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8" w:type="pct"/>
          </w:tcPr>
          <w:p w14:paraId="61E60E16"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r>
      <w:tr w:rsidR="0049322D" w:rsidRPr="00B50B2C" w14:paraId="17663BBC" w14:textId="2832093E" w:rsidTr="00397EEA">
        <w:tc>
          <w:tcPr>
            <w:cnfStyle w:val="001000000000" w:firstRow="0" w:lastRow="0" w:firstColumn="1" w:lastColumn="0" w:oddVBand="0" w:evenVBand="0" w:oddHBand="0" w:evenHBand="0" w:firstRowFirstColumn="0" w:firstRowLastColumn="0" w:lastRowFirstColumn="0" w:lastRowLastColumn="0"/>
            <w:tcW w:w="456" w:type="pct"/>
          </w:tcPr>
          <w:p w14:paraId="35665230" w14:textId="61EEA4AB" w:rsidR="00C1658C" w:rsidRPr="00B50B2C" w:rsidRDefault="00C1658C" w:rsidP="00EE11C4">
            <w:r w:rsidRPr="00B50B2C">
              <w:t>Article 13.4, technical provisions</w:t>
            </w:r>
          </w:p>
        </w:tc>
        <w:tc>
          <w:tcPr>
            <w:tcW w:w="909" w:type="pct"/>
          </w:tcPr>
          <w:p w14:paraId="316BD787" w14:textId="11ADD17B" w:rsidR="00C1658C" w:rsidRPr="00B50B2C" w:rsidRDefault="00647BD2" w:rsidP="00EE11C4">
            <w:pPr>
              <w:cnfStyle w:val="000000000000" w:firstRow="0" w:lastRow="0" w:firstColumn="0" w:lastColumn="0" w:oddVBand="0" w:evenVBand="0" w:oddHBand="0" w:evenHBand="0" w:firstRowFirstColumn="0" w:firstRowLastColumn="0" w:lastRowFirstColumn="0" w:lastRowLastColumn="0"/>
            </w:pPr>
            <w:r w:rsidRPr="00B50B2C">
              <w:t xml:space="preserve">The calculation of the technical provisions shall be </w:t>
            </w:r>
            <w:r w:rsidRPr="00B50B2C">
              <w:rPr>
                <w:highlight w:val="yellow"/>
              </w:rPr>
              <w:t>executed and certified by an actuary</w:t>
            </w:r>
            <w:r w:rsidRPr="00B50B2C">
              <w:t xml:space="preserve"> or by another specialist in that field, including an auditor, where permitted by national law, on the basis of </w:t>
            </w:r>
            <w:r w:rsidRPr="00B50B2C">
              <w:rPr>
                <w:highlight w:val="yellow"/>
              </w:rPr>
              <w:t xml:space="preserve">actuarial </w:t>
            </w:r>
            <w:r w:rsidRPr="00B50B2C">
              <w:rPr>
                <w:highlight w:val="yellow"/>
              </w:rPr>
              <w:lastRenderedPageBreak/>
              <w:t xml:space="preserve">methods </w:t>
            </w:r>
            <w:r w:rsidR="004360A0" w:rsidRPr="00B50B2C">
              <w:rPr>
                <w:highlight w:val="yellow"/>
              </w:rPr>
              <w:t>recognized</w:t>
            </w:r>
            <w:r w:rsidRPr="00B50B2C">
              <w:rPr>
                <w:highlight w:val="yellow"/>
              </w:rPr>
              <w:t xml:space="preserve"> by the competent authorities</w:t>
            </w:r>
            <w:r w:rsidRPr="00B50B2C">
              <w:t xml:space="preserve"> of the home Member State.</w:t>
            </w:r>
          </w:p>
        </w:tc>
        <w:tc>
          <w:tcPr>
            <w:tcW w:w="909" w:type="pct"/>
          </w:tcPr>
          <w:p w14:paraId="11381297"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2F2DD557"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0C5E4413"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8" w:type="pct"/>
          </w:tcPr>
          <w:p w14:paraId="22996A6A"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r>
      <w:tr w:rsidR="0049322D" w:rsidRPr="00B50B2C" w14:paraId="550C4BCB" w14:textId="3F505555" w:rsidTr="00397EEA">
        <w:tc>
          <w:tcPr>
            <w:cnfStyle w:val="001000000000" w:firstRow="0" w:lastRow="0" w:firstColumn="1" w:lastColumn="0" w:oddVBand="0" w:evenVBand="0" w:oddHBand="0" w:evenHBand="0" w:firstRowFirstColumn="0" w:firstRowLastColumn="0" w:lastRowFirstColumn="0" w:lastRowLastColumn="0"/>
            <w:tcW w:w="456" w:type="pct"/>
          </w:tcPr>
          <w:p w14:paraId="480E62EE" w14:textId="1B30275D" w:rsidR="00C1658C" w:rsidRPr="00B50B2C" w:rsidRDefault="00C1658C" w:rsidP="00EE11C4">
            <w:r w:rsidRPr="00B50B2C">
              <w:t>Article 13.4.a, technical provisions</w:t>
            </w:r>
          </w:p>
        </w:tc>
        <w:tc>
          <w:tcPr>
            <w:tcW w:w="909" w:type="pct"/>
          </w:tcPr>
          <w:p w14:paraId="6AF610D0" w14:textId="0FA71B3E" w:rsidR="00C1658C" w:rsidRPr="00B50B2C" w:rsidRDefault="00AD6ED6" w:rsidP="00EE11C4">
            <w:pPr>
              <w:cnfStyle w:val="000000000000" w:firstRow="0" w:lastRow="0" w:firstColumn="0" w:lastColumn="0" w:oddVBand="0" w:evenVBand="0" w:oddHBand="0" w:evenHBand="0" w:firstRowFirstColumn="0" w:firstRowLastColumn="0" w:lastRowFirstColumn="0" w:lastRowLastColumn="0"/>
            </w:pPr>
            <w:r w:rsidRPr="00B50B2C">
              <w:t xml:space="preserve">The minimum amount of the technical provisions shall be calculated by a </w:t>
            </w:r>
            <w:r w:rsidRPr="00B50B2C">
              <w:rPr>
                <w:highlight w:val="yellow"/>
              </w:rPr>
              <w:t>sufficiently prudent actuarial valuation</w:t>
            </w:r>
            <w:r w:rsidRPr="00B50B2C">
              <w:t xml:space="preserve">, taking account of </w:t>
            </w:r>
            <w:r w:rsidRPr="00B50B2C">
              <w:rPr>
                <w:highlight w:val="yellow"/>
              </w:rPr>
              <w:t>all commitments for benefits and for contributions in accordance with the pension arrangements</w:t>
            </w:r>
            <w:r w:rsidRPr="00B50B2C">
              <w:t xml:space="preserve"> of the IORP.</w:t>
            </w:r>
          </w:p>
        </w:tc>
        <w:tc>
          <w:tcPr>
            <w:tcW w:w="909" w:type="pct"/>
          </w:tcPr>
          <w:p w14:paraId="7CEFD8EB"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1861BC2A"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787C566B"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8" w:type="pct"/>
          </w:tcPr>
          <w:p w14:paraId="07E665AA"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r>
      <w:tr w:rsidR="0049322D" w:rsidRPr="00B50B2C" w14:paraId="5F8C38A5" w14:textId="3D05D154" w:rsidTr="00397EEA">
        <w:tc>
          <w:tcPr>
            <w:cnfStyle w:val="001000000000" w:firstRow="0" w:lastRow="0" w:firstColumn="1" w:lastColumn="0" w:oddVBand="0" w:evenVBand="0" w:oddHBand="0" w:evenHBand="0" w:firstRowFirstColumn="0" w:firstRowLastColumn="0" w:lastRowFirstColumn="0" w:lastRowLastColumn="0"/>
            <w:tcW w:w="456" w:type="pct"/>
          </w:tcPr>
          <w:p w14:paraId="53C48D93" w14:textId="2162DC33" w:rsidR="00C1658C" w:rsidRPr="00B50B2C" w:rsidRDefault="00C1658C" w:rsidP="00EE11C4">
            <w:r w:rsidRPr="00B50B2C">
              <w:t>Article 13.4.a, technical provisions</w:t>
            </w:r>
          </w:p>
        </w:tc>
        <w:tc>
          <w:tcPr>
            <w:tcW w:w="909" w:type="pct"/>
          </w:tcPr>
          <w:p w14:paraId="367830A5" w14:textId="161406F2" w:rsidR="00C1658C" w:rsidRPr="00B50B2C" w:rsidRDefault="00506F96" w:rsidP="00EE11C4">
            <w:pPr>
              <w:cnfStyle w:val="000000000000" w:firstRow="0" w:lastRow="0" w:firstColumn="0" w:lastColumn="0" w:oddVBand="0" w:evenVBand="0" w:oddHBand="0" w:evenHBand="0" w:firstRowFirstColumn="0" w:firstRowLastColumn="0" w:lastRowFirstColumn="0" w:lastRowLastColumn="0"/>
            </w:pPr>
            <w:r w:rsidRPr="00B50B2C">
              <w:t xml:space="preserve">The </w:t>
            </w:r>
            <w:r w:rsidRPr="00B50B2C">
              <w:rPr>
                <w:highlight w:val="yellow"/>
              </w:rPr>
              <w:t>economic and actuarial assumptions chosen for the valuation of the liabilities</w:t>
            </w:r>
            <w:r w:rsidRPr="00B50B2C">
              <w:t xml:space="preserve"> shall also </w:t>
            </w:r>
            <w:r w:rsidRPr="00B50B2C">
              <w:rPr>
                <w:highlight w:val="yellow"/>
              </w:rPr>
              <w:t>be chosen prudently</w:t>
            </w:r>
            <w:r w:rsidRPr="00B50B2C">
              <w:t xml:space="preserve"> taking account, if applicable, of an </w:t>
            </w:r>
            <w:r w:rsidRPr="00B50B2C">
              <w:rPr>
                <w:highlight w:val="yellow"/>
              </w:rPr>
              <w:t>appropriate margin for adverse deviation</w:t>
            </w:r>
            <w:r w:rsidRPr="00B50B2C">
              <w:t>.</w:t>
            </w:r>
          </w:p>
        </w:tc>
        <w:tc>
          <w:tcPr>
            <w:tcW w:w="909" w:type="pct"/>
          </w:tcPr>
          <w:p w14:paraId="3BEF0787"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5C009ADC"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1E41DB71"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8" w:type="pct"/>
          </w:tcPr>
          <w:p w14:paraId="233C53FE"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r>
      <w:tr w:rsidR="0049322D" w:rsidRPr="00B50B2C" w14:paraId="6497DD1A" w14:textId="4907FD08" w:rsidTr="00397EEA">
        <w:tc>
          <w:tcPr>
            <w:cnfStyle w:val="001000000000" w:firstRow="0" w:lastRow="0" w:firstColumn="1" w:lastColumn="0" w:oddVBand="0" w:evenVBand="0" w:oddHBand="0" w:evenHBand="0" w:firstRowFirstColumn="0" w:firstRowLastColumn="0" w:lastRowFirstColumn="0" w:lastRowLastColumn="0"/>
            <w:tcW w:w="456" w:type="pct"/>
          </w:tcPr>
          <w:p w14:paraId="2165ED6E" w14:textId="68A659F4" w:rsidR="00C1658C" w:rsidRPr="00B50B2C" w:rsidRDefault="00C1658C" w:rsidP="00EE11C4">
            <w:r w:rsidRPr="00B50B2C">
              <w:t>Article 22.1.a.(</w:t>
            </w:r>
            <w:proofErr w:type="spellStart"/>
            <w:r w:rsidRPr="00B50B2C">
              <w:t>i</w:t>
            </w:r>
            <w:proofErr w:type="spellEnd"/>
            <w:r w:rsidRPr="00B50B2C">
              <w:t>), requirements for fit and proper management</w:t>
            </w:r>
          </w:p>
        </w:tc>
        <w:tc>
          <w:tcPr>
            <w:tcW w:w="909" w:type="pct"/>
          </w:tcPr>
          <w:p w14:paraId="5E52667B"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1A326E81" w14:textId="04F44F4A" w:rsidR="00C1658C" w:rsidRPr="00B50B2C" w:rsidRDefault="00C1658C" w:rsidP="000670C8">
            <w:pPr>
              <w:cnfStyle w:val="000000000000" w:firstRow="0" w:lastRow="0" w:firstColumn="0" w:lastColumn="0" w:oddVBand="0" w:evenVBand="0" w:oddHBand="0" w:evenHBand="0" w:firstRowFirstColumn="0" w:firstRowLastColumn="0" w:lastRowFirstColumn="0" w:lastRowLastColumn="0"/>
            </w:pPr>
          </w:p>
        </w:tc>
        <w:tc>
          <w:tcPr>
            <w:tcW w:w="909" w:type="pct"/>
          </w:tcPr>
          <w:p w14:paraId="1BC5FAF8" w14:textId="14C45C88" w:rsidR="00C1658C" w:rsidRPr="00B50B2C" w:rsidRDefault="004F3F1F" w:rsidP="00EE11C4">
            <w:pPr>
              <w:cnfStyle w:val="000000000000" w:firstRow="0" w:lastRow="0" w:firstColumn="0" w:lastColumn="0" w:oddVBand="0" w:evenVBand="0" w:oddHBand="0" w:evenHBand="0" w:firstRowFirstColumn="0" w:firstRowLastColumn="0" w:lastRowFirstColumn="0" w:lastRowLastColumn="0"/>
            </w:pPr>
            <w:r w:rsidRPr="00B50B2C">
              <w:t xml:space="preserve">For persons who effectively run the IORP, this means their qualifications, </w:t>
            </w:r>
            <w:r w:rsidRPr="00B50B2C">
              <w:rPr>
                <w:highlight w:val="yellow"/>
              </w:rPr>
              <w:t>knowledge and experience are collectively adequate</w:t>
            </w:r>
            <w:r w:rsidRPr="00B50B2C">
              <w:t xml:space="preserve"> to enable them to </w:t>
            </w:r>
            <w:r w:rsidRPr="00B50B2C">
              <w:rPr>
                <w:highlight w:val="yellow"/>
              </w:rPr>
              <w:t xml:space="preserve">ensure a </w:t>
            </w:r>
            <w:r w:rsidRPr="00B50B2C">
              <w:rPr>
                <w:highlight w:val="yellow"/>
              </w:rPr>
              <w:lastRenderedPageBreak/>
              <w:t>sound and prudent management</w:t>
            </w:r>
            <w:r w:rsidRPr="00B50B2C">
              <w:t xml:space="preserve"> of the IORP</w:t>
            </w:r>
          </w:p>
        </w:tc>
        <w:tc>
          <w:tcPr>
            <w:tcW w:w="909" w:type="pct"/>
          </w:tcPr>
          <w:p w14:paraId="1539C71A"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8" w:type="pct"/>
          </w:tcPr>
          <w:p w14:paraId="5282F9DE"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r>
      <w:tr w:rsidR="0049322D" w:rsidRPr="00B50B2C" w14:paraId="2113BC3D" w14:textId="788B7B7B" w:rsidTr="00397EEA">
        <w:tc>
          <w:tcPr>
            <w:cnfStyle w:val="001000000000" w:firstRow="0" w:lastRow="0" w:firstColumn="1" w:lastColumn="0" w:oddVBand="0" w:evenVBand="0" w:oddHBand="0" w:evenHBand="0" w:firstRowFirstColumn="0" w:firstRowLastColumn="0" w:lastRowFirstColumn="0" w:lastRowLastColumn="0"/>
            <w:tcW w:w="456" w:type="pct"/>
          </w:tcPr>
          <w:p w14:paraId="310A122D" w14:textId="38EAE0A0" w:rsidR="00C1658C" w:rsidRPr="00B50B2C" w:rsidRDefault="00C1658C" w:rsidP="00EE11C4">
            <w:r w:rsidRPr="00B50B2C">
              <w:t>Article 22.1.a.(ii), requirements for fit and proper management</w:t>
            </w:r>
          </w:p>
        </w:tc>
        <w:tc>
          <w:tcPr>
            <w:tcW w:w="909" w:type="pct"/>
          </w:tcPr>
          <w:p w14:paraId="6A68191E"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36988CC2" w14:textId="2D2DCC1D" w:rsidR="00C1658C" w:rsidRPr="00B50B2C" w:rsidRDefault="004F3F1F" w:rsidP="00EE11C4">
            <w:pPr>
              <w:cnfStyle w:val="000000000000" w:firstRow="0" w:lastRow="0" w:firstColumn="0" w:lastColumn="0" w:oddVBand="0" w:evenVBand="0" w:oddHBand="0" w:evenHBand="0" w:firstRowFirstColumn="0" w:firstRowLastColumn="0" w:lastRowFirstColumn="0" w:lastRowLastColumn="0"/>
            </w:pPr>
            <w:r w:rsidRPr="00B50B2C">
              <w:t xml:space="preserve">For persons who carry out the actuarial or internal audit key functions this means their </w:t>
            </w:r>
            <w:r w:rsidRPr="00B50B2C">
              <w:rPr>
                <w:highlight w:val="yellow"/>
              </w:rPr>
              <w:t>professional qualifications, knowledge and experience are adequate</w:t>
            </w:r>
            <w:r w:rsidRPr="00B50B2C">
              <w:t xml:space="preserve"> to properly carry out their key functions.</w:t>
            </w:r>
          </w:p>
        </w:tc>
        <w:tc>
          <w:tcPr>
            <w:tcW w:w="909" w:type="pct"/>
          </w:tcPr>
          <w:p w14:paraId="155CC7CB"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23697E01" w14:textId="77777777" w:rsidR="00C1658C" w:rsidRPr="00B50B2C" w:rsidRDefault="00C1658C" w:rsidP="00EE11C4">
            <w:pPr>
              <w:cnfStyle w:val="000000000000" w:firstRow="0" w:lastRow="0" w:firstColumn="0" w:lastColumn="0" w:oddVBand="0" w:evenVBand="0" w:oddHBand="0" w:evenHBand="0" w:firstRowFirstColumn="0" w:firstRowLastColumn="0" w:lastRowFirstColumn="0" w:lastRowLastColumn="0"/>
            </w:pPr>
          </w:p>
        </w:tc>
        <w:tc>
          <w:tcPr>
            <w:tcW w:w="908" w:type="pct"/>
          </w:tcPr>
          <w:p w14:paraId="1A0D0DEE" w14:textId="05B674CF" w:rsidR="00C1658C" w:rsidRPr="00B50B2C" w:rsidRDefault="006307D7" w:rsidP="00EE11C4">
            <w:pPr>
              <w:cnfStyle w:val="000000000000" w:firstRow="0" w:lastRow="0" w:firstColumn="0" w:lastColumn="0" w:oddVBand="0" w:evenVBand="0" w:oddHBand="0" w:evenHBand="0" w:firstRowFirstColumn="0" w:firstRowLastColumn="0" w:lastRowFirstColumn="0" w:lastRowLastColumn="0"/>
            </w:pPr>
            <w:r w:rsidRPr="00B50B2C">
              <w:t xml:space="preserve">For persons who carry out the actuarial or internal audit key functions this means their </w:t>
            </w:r>
            <w:r w:rsidRPr="00B50B2C">
              <w:rPr>
                <w:highlight w:val="yellow"/>
              </w:rPr>
              <w:t>professional qualifications, knowledge and experience are adequate</w:t>
            </w:r>
            <w:r w:rsidRPr="00B50B2C">
              <w:t xml:space="preserve"> to properly carry out their key functions.</w:t>
            </w:r>
          </w:p>
        </w:tc>
      </w:tr>
      <w:tr w:rsidR="00ED38A6" w:rsidRPr="00B50B2C" w14:paraId="41F0B1B4"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04D000FF" w14:textId="20A67551" w:rsidR="00ED38A6" w:rsidRPr="00B50B2C" w:rsidRDefault="00043879" w:rsidP="00043879">
            <w:r w:rsidRPr="00B50B2C">
              <w:t>Article 22.1.a.(iii), requirements for fit and proper management</w:t>
            </w:r>
          </w:p>
        </w:tc>
        <w:tc>
          <w:tcPr>
            <w:tcW w:w="909" w:type="pct"/>
          </w:tcPr>
          <w:p w14:paraId="3AC2F8A6"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64C9D31E"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2DB5056F"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149E3D82" w14:textId="0E5E7945" w:rsidR="00ED38A6" w:rsidRPr="00B50B2C" w:rsidRDefault="00903B03" w:rsidP="00EE11C4">
            <w:pPr>
              <w:cnfStyle w:val="000000000000" w:firstRow="0" w:lastRow="0" w:firstColumn="0" w:lastColumn="0" w:oddVBand="0" w:evenVBand="0" w:oddHBand="0" w:evenHBand="0" w:firstRowFirstColumn="0" w:firstRowLastColumn="0" w:lastRowFirstColumn="0" w:lastRowLastColumn="0"/>
            </w:pPr>
            <w:r w:rsidRPr="00B50B2C">
              <w:t xml:space="preserve">For persons who carry out other key functions this means </w:t>
            </w:r>
            <w:r w:rsidRPr="00B50B2C">
              <w:rPr>
                <w:highlight w:val="yellow"/>
              </w:rPr>
              <w:t>their qualifications, knowledge and experience</w:t>
            </w:r>
            <w:r w:rsidRPr="00B50B2C">
              <w:t xml:space="preserve"> are adequate to properly carry out their key functions</w:t>
            </w:r>
          </w:p>
        </w:tc>
        <w:tc>
          <w:tcPr>
            <w:tcW w:w="908" w:type="pct"/>
          </w:tcPr>
          <w:p w14:paraId="15AA50F6"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r>
      <w:tr w:rsidR="00ED38A6" w:rsidRPr="00B50B2C" w14:paraId="61E56A4A"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011702FA" w14:textId="0FD83B80" w:rsidR="00ED38A6" w:rsidRPr="00B50B2C" w:rsidRDefault="00B146BA" w:rsidP="00B146BA">
            <w:r w:rsidRPr="00B50B2C">
              <w:t>Article 22.1.b., requirements for fit and proper management</w:t>
            </w:r>
          </w:p>
        </w:tc>
        <w:tc>
          <w:tcPr>
            <w:tcW w:w="909" w:type="pct"/>
          </w:tcPr>
          <w:p w14:paraId="6AD9E498"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442388C4" w14:textId="12866FF6" w:rsidR="00ED38A6" w:rsidRPr="00B50B2C" w:rsidRDefault="006236A2" w:rsidP="00EE11C4">
            <w:pPr>
              <w:cnfStyle w:val="000000000000" w:firstRow="0" w:lastRow="0" w:firstColumn="0" w:lastColumn="0" w:oddVBand="0" w:evenVBand="0" w:oddHBand="0" w:evenHBand="0" w:firstRowFirstColumn="0" w:firstRowLastColumn="0" w:lastRowFirstColumn="0" w:lastRowLastColumn="0"/>
            </w:pPr>
            <w:r w:rsidRPr="00B50B2C">
              <w:t xml:space="preserve">The requirement to be proper: they are of </w:t>
            </w:r>
            <w:r w:rsidRPr="00B50B2C">
              <w:rPr>
                <w:highlight w:val="yellow"/>
              </w:rPr>
              <w:t>good repute and integrity</w:t>
            </w:r>
            <w:r w:rsidRPr="00B50B2C">
              <w:t>.</w:t>
            </w:r>
          </w:p>
        </w:tc>
        <w:tc>
          <w:tcPr>
            <w:tcW w:w="909" w:type="pct"/>
          </w:tcPr>
          <w:p w14:paraId="22429BA6" w14:textId="730185E9" w:rsidR="00ED38A6" w:rsidRPr="00B50B2C" w:rsidRDefault="00061313" w:rsidP="00EE11C4">
            <w:pPr>
              <w:cnfStyle w:val="000000000000" w:firstRow="0" w:lastRow="0" w:firstColumn="0" w:lastColumn="0" w:oddVBand="0" w:evenVBand="0" w:oddHBand="0" w:evenHBand="0" w:firstRowFirstColumn="0" w:firstRowLastColumn="0" w:lastRowFirstColumn="0" w:lastRowLastColumn="0"/>
            </w:pPr>
            <w:r w:rsidRPr="00B50B2C">
              <w:t xml:space="preserve">The requirement to be proper: they are of </w:t>
            </w:r>
            <w:r w:rsidRPr="00B50B2C">
              <w:rPr>
                <w:highlight w:val="yellow"/>
              </w:rPr>
              <w:t>good repute and integrity</w:t>
            </w:r>
            <w:r w:rsidRPr="00B50B2C">
              <w:t>.</w:t>
            </w:r>
          </w:p>
        </w:tc>
        <w:tc>
          <w:tcPr>
            <w:tcW w:w="909" w:type="pct"/>
          </w:tcPr>
          <w:p w14:paraId="7059FDFA" w14:textId="661CA46B" w:rsidR="00ED38A6" w:rsidRPr="00B50B2C" w:rsidRDefault="00AF7FD8" w:rsidP="00EE11C4">
            <w:pPr>
              <w:cnfStyle w:val="000000000000" w:firstRow="0" w:lastRow="0" w:firstColumn="0" w:lastColumn="0" w:oddVBand="0" w:evenVBand="0" w:oddHBand="0" w:evenHBand="0" w:firstRowFirstColumn="0" w:firstRowLastColumn="0" w:lastRowFirstColumn="0" w:lastRowLastColumn="0"/>
            </w:pPr>
            <w:r w:rsidRPr="00B50B2C">
              <w:t xml:space="preserve">The requirement to be proper: they are of </w:t>
            </w:r>
            <w:r w:rsidRPr="00B50B2C">
              <w:rPr>
                <w:highlight w:val="yellow"/>
              </w:rPr>
              <w:t>good repute and integrity</w:t>
            </w:r>
            <w:r w:rsidRPr="00B50B2C">
              <w:t>.</w:t>
            </w:r>
          </w:p>
        </w:tc>
        <w:tc>
          <w:tcPr>
            <w:tcW w:w="908" w:type="pct"/>
          </w:tcPr>
          <w:p w14:paraId="47715562" w14:textId="2C5B52F5" w:rsidR="00ED38A6" w:rsidRPr="00B50B2C" w:rsidRDefault="00EC1003" w:rsidP="00EE11C4">
            <w:pPr>
              <w:cnfStyle w:val="000000000000" w:firstRow="0" w:lastRow="0" w:firstColumn="0" w:lastColumn="0" w:oddVBand="0" w:evenVBand="0" w:oddHBand="0" w:evenHBand="0" w:firstRowFirstColumn="0" w:firstRowLastColumn="0" w:lastRowFirstColumn="0" w:lastRowLastColumn="0"/>
            </w:pPr>
            <w:r w:rsidRPr="00B50B2C">
              <w:t xml:space="preserve">The requirement to be proper: they are of </w:t>
            </w:r>
            <w:r w:rsidRPr="00B50B2C">
              <w:rPr>
                <w:highlight w:val="yellow"/>
              </w:rPr>
              <w:t>good repute and integrity</w:t>
            </w:r>
            <w:r w:rsidRPr="00B50B2C">
              <w:t>.</w:t>
            </w:r>
          </w:p>
        </w:tc>
      </w:tr>
      <w:tr w:rsidR="00ED38A6" w:rsidRPr="00B50B2C" w14:paraId="790B3D69"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5744B7AA" w14:textId="70D68D02" w:rsidR="00ED38A6" w:rsidRPr="00B50B2C" w:rsidRDefault="00B146BA" w:rsidP="00B146BA">
            <w:r w:rsidRPr="00B50B2C">
              <w:t>Article 24.1, general provisions</w:t>
            </w:r>
          </w:p>
        </w:tc>
        <w:tc>
          <w:tcPr>
            <w:tcW w:w="909" w:type="pct"/>
          </w:tcPr>
          <w:p w14:paraId="0246DBDD"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736D5E5C" w14:textId="55752D1A" w:rsidR="00ED38A6" w:rsidRPr="00B50B2C" w:rsidRDefault="00DE0BF0" w:rsidP="00EE11C4">
            <w:pPr>
              <w:cnfStyle w:val="000000000000" w:firstRow="0" w:lastRow="0" w:firstColumn="0" w:lastColumn="0" w:oddVBand="0" w:evenVBand="0" w:oddHBand="0" w:evenHBand="0" w:firstRowFirstColumn="0" w:firstRowLastColumn="0" w:lastRowFirstColumn="0" w:lastRowLastColumn="0"/>
            </w:pPr>
            <w:r w:rsidRPr="00B50B2C">
              <w:t xml:space="preserve">IORPs shall enable the holders of key functions to undertake their duties effectively in an </w:t>
            </w:r>
            <w:r w:rsidRPr="00B50B2C">
              <w:rPr>
                <w:highlight w:val="yellow"/>
              </w:rPr>
              <w:t>objective, fair and independent</w:t>
            </w:r>
            <w:r w:rsidRPr="00B50B2C">
              <w:t xml:space="preserve"> manner.</w:t>
            </w:r>
          </w:p>
        </w:tc>
        <w:tc>
          <w:tcPr>
            <w:tcW w:w="909" w:type="pct"/>
          </w:tcPr>
          <w:p w14:paraId="45C9EEA7"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6ED5578E" w14:textId="0C4888F5" w:rsidR="00ED38A6" w:rsidRPr="00B50B2C" w:rsidRDefault="00AF7FD8" w:rsidP="00EE11C4">
            <w:pPr>
              <w:cnfStyle w:val="000000000000" w:firstRow="0" w:lastRow="0" w:firstColumn="0" w:lastColumn="0" w:oddVBand="0" w:evenVBand="0" w:oddHBand="0" w:evenHBand="0" w:firstRowFirstColumn="0" w:firstRowLastColumn="0" w:lastRowFirstColumn="0" w:lastRowLastColumn="0"/>
            </w:pPr>
            <w:r w:rsidRPr="00B50B2C">
              <w:t xml:space="preserve">IORPs shall enable the holders of key functions to undertake their duties effectively in an </w:t>
            </w:r>
            <w:r w:rsidRPr="00B50B2C">
              <w:rPr>
                <w:highlight w:val="yellow"/>
              </w:rPr>
              <w:t>objective, fair and independent</w:t>
            </w:r>
            <w:r w:rsidRPr="00B50B2C">
              <w:t xml:space="preserve"> manner.</w:t>
            </w:r>
          </w:p>
        </w:tc>
        <w:tc>
          <w:tcPr>
            <w:tcW w:w="908" w:type="pct"/>
          </w:tcPr>
          <w:p w14:paraId="098CC917" w14:textId="7C92F6C5" w:rsidR="00ED38A6" w:rsidRPr="00B50B2C" w:rsidRDefault="00EC1003" w:rsidP="00EE11C4">
            <w:pPr>
              <w:cnfStyle w:val="000000000000" w:firstRow="0" w:lastRow="0" w:firstColumn="0" w:lastColumn="0" w:oddVBand="0" w:evenVBand="0" w:oddHBand="0" w:evenHBand="0" w:firstRowFirstColumn="0" w:firstRowLastColumn="0" w:lastRowFirstColumn="0" w:lastRowLastColumn="0"/>
            </w:pPr>
            <w:r w:rsidRPr="00B50B2C">
              <w:t xml:space="preserve">IORPs shall enable the holders of key functions to undertake their duties effectively in an </w:t>
            </w:r>
            <w:r w:rsidRPr="00B50B2C">
              <w:rPr>
                <w:highlight w:val="yellow"/>
              </w:rPr>
              <w:t>objective, fair and independent</w:t>
            </w:r>
            <w:r w:rsidRPr="00B50B2C">
              <w:t xml:space="preserve"> manner.</w:t>
            </w:r>
          </w:p>
        </w:tc>
      </w:tr>
      <w:tr w:rsidR="00ED38A6" w:rsidRPr="00B50B2C" w14:paraId="08C341EA"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098E76B3" w14:textId="071F66C4" w:rsidR="00ED38A6" w:rsidRPr="00B50B2C" w:rsidRDefault="00B146BA" w:rsidP="00B146BA">
            <w:r w:rsidRPr="00B50B2C">
              <w:lastRenderedPageBreak/>
              <w:t>Article 24.2, general provisions</w:t>
            </w:r>
          </w:p>
        </w:tc>
        <w:tc>
          <w:tcPr>
            <w:tcW w:w="909" w:type="pct"/>
          </w:tcPr>
          <w:p w14:paraId="396C6A6C"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0F3B9052" w14:textId="6EAC4E1D" w:rsidR="00ED38A6" w:rsidRPr="00B50B2C" w:rsidRDefault="007A4A99" w:rsidP="00EE11C4">
            <w:pPr>
              <w:cnfStyle w:val="000000000000" w:firstRow="0" w:lastRow="0" w:firstColumn="0" w:lastColumn="0" w:oddVBand="0" w:evenVBand="0" w:oddHBand="0" w:evenHBand="0" w:firstRowFirstColumn="0" w:firstRowLastColumn="0" w:lastRowFirstColumn="0" w:lastRowLastColumn="0"/>
            </w:pPr>
            <w:r w:rsidRPr="00B50B2C">
              <w:t>IORPs may allow a single person or organisational unit to carry out more than one key function, with the exception of the internal audit function referred to in Article 26, which shall be independent from the other key functions.</w:t>
            </w:r>
          </w:p>
        </w:tc>
        <w:tc>
          <w:tcPr>
            <w:tcW w:w="909" w:type="pct"/>
          </w:tcPr>
          <w:p w14:paraId="7B1C6085"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0AAFBA24" w14:textId="79739B25" w:rsidR="00ED38A6" w:rsidRPr="00B50B2C" w:rsidRDefault="005D4AE7" w:rsidP="00EE11C4">
            <w:pPr>
              <w:cnfStyle w:val="000000000000" w:firstRow="0" w:lastRow="0" w:firstColumn="0" w:lastColumn="0" w:oddVBand="0" w:evenVBand="0" w:oddHBand="0" w:evenHBand="0" w:firstRowFirstColumn="0" w:firstRowLastColumn="0" w:lastRowFirstColumn="0" w:lastRowLastColumn="0"/>
            </w:pPr>
            <w:r w:rsidRPr="00B50B2C">
              <w:t>IORPs may allow a single person or organisational unit to carry out more than one key function, with the exception of the internal audit function referred to in Article 26, which shall be independent from the other key functions.</w:t>
            </w:r>
          </w:p>
        </w:tc>
        <w:tc>
          <w:tcPr>
            <w:tcW w:w="908" w:type="pct"/>
          </w:tcPr>
          <w:p w14:paraId="1284B93E"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r>
      <w:tr w:rsidR="00ED38A6" w:rsidRPr="00B50B2C" w14:paraId="7BCA8618"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27DFC81B" w14:textId="027F21C9" w:rsidR="00ED38A6" w:rsidRPr="00B50B2C" w:rsidRDefault="00B146BA" w:rsidP="00B146BA">
            <w:r w:rsidRPr="00B50B2C">
              <w:t>Article 24.3, general provisions</w:t>
            </w:r>
          </w:p>
        </w:tc>
        <w:tc>
          <w:tcPr>
            <w:tcW w:w="909" w:type="pct"/>
          </w:tcPr>
          <w:p w14:paraId="4F0C7931"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2C922E49" w14:textId="779E3887" w:rsidR="00ED38A6" w:rsidRPr="00B50B2C" w:rsidRDefault="007A4A99" w:rsidP="00EE11C4">
            <w:pPr>
              <w:cnfStyle w:val="000000000000" w:firstRow="0" w:lastRow="0" w:firstColumn="0" w:lastColumn="0" w:oddVBand="0" w:evenVBand="0" w:oddHBand="0" w:evenHBand="0" w:firstRowFirstColumn="0" w:firstRowLastColumn="0" w:lastRowFirstColumn="0" w:lastRowLastColumn="0"/>
            </w:pPr>
            <w:r w:rsidRPr="00B50B2C">
              <w:t>The single person or organisational unit carrying out the key function shall be different from the one carrying out a similar key function in the sponsoring undertaking.</w:t>
            </w:r>
          </w:p>
        </w:tc>
        <w:tc>
          <w:tcPr>
            <w:tcW w:w="909" w:type="pct"/>
          </w:tcPr>
          <w:p w14:paraId="7F06660E"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3386287D" w14:textId="1B1B1ED4" w:rsidR="00ED38A6" w:rsidRPr="00B50B2C" w:rsidRDefault="005D4AE7" w:rsidP="00EE11C4">
            <w:pPr>
              <w:cnfStyle w:val="000000000000" w:firstRow="0" w:lastRow="0" w:firstColumn="0" w:lastColumn="0" w:oddVBand="0" w:evenVBand="0" w:oddHBand="0" w:evenHBand="0" w:firstRowFirstColumn="0" w:firstRowLastColumn="0" w:lastRowFirstColumn="0" w:lastRowLastColumn="0"/>
            </w:pPr>
            <w:r w:rsidRPr="00B50B2C">
              <w:t>The single person or organisational unit carrying out the key function shall be different from the one carrying out a similar key function in the sponsoring undertaking.</w:t>
            </w:r>
          </w:p>
        </w:tc>
        <w:tc>
          <w:tcPr>
            <w:tcW w:w="908" w:type="pct"/>
          </w:tcPr>
          <w:p w14:paraId="3CCC1190" w14:textId="2B7B5E10" w:rsidR="00ED38A6" w:rsidRPr="00B50B2C" w:rsidRDefault="00EC1003" w:rsidP="00EE11C4">
            <w:pPr>
              <w:cnfStyle w:val="000000000000" w:firstRow="0" w:lastRow="0" w:firstColumn="0" w:lastColumn="0" w:oddVBand="0" w:evenVBand="0" w:oddHBand="0" w:evenHBand="0" w:firstRowFirstColumn="0" w:firstRowLastColumn="0" w:lastRowFirstColumn="0" w:lastRowLastColumn="0"/>
            </w:pPr>
            <w:r w:rsidRPr="00B50B2C">
              <w:t>The single person or organisational unit carrying out the key function shall be different from the one carrying out a similar key function in the sponsoring undertaking.</w:t>
            </w:r>
          </w:p>
        </w:tc>
      </w:tr>
      <w:tr w:rsidR="00ED38A6" w:rsidRPr="00B50B2C" w14:paraId="0156482B"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3E2723DC" w14:textId="36868437" w:rsidR="00ED38A6" w:rsidRPr="00B50B2C" w:rsidRDefault="00B146BA" w:rsidP="00B146BA">
            <w:r w:rsidRPr="00B50B2C">
              <w:t>Article 24.3, general provisions</w:t>
            </w:r>
          </w:p>
        </w:tc>
        <w:tc>
          <w:tcPr>
            <w:tcW w:w="909" w:type="pct"/>
          </w:tcPr>
          <w:p w14:paraId="7E9796D8"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1882DA33" w14:textId="62C796CA" w:rsidR="00ED38A6" w:rsidRPr="00B50B2C" w:rsidRDefault="007A4A99" w:rsidP="00EE11C4">
            <w:pPr>
              <w:cnfStyle w:val="000000000000" w:firstRow="0" w:lastRow="0" w:firstColumn="0" w:lastColumn="0" w:oddVBand="0" w:evenVBand="0" w:oddHBand="0" w:evenHBand="0" w:firstRowFirstColumn="0" w:firstRowLastColumn="0" w:lastRowFirstColumn="0" w:lastRowLastColumn="0"/>
            </w:pPr>
            <w:r w:rsidRPr="00B50B2C">
              <w:t xml:space="preserve">Member States may, taking into account the size, nature, scale and complexity of the activities of the IORP, allow the IORP to carry out key functions through the same single person or organisational unit as in the sponsoring undertaking, provided that the IORP explains how it prevents or manages any conflicts of </w:t>
            </w:r>
            <w:r w:rsidRPr="00B50B2C">
              <w:lastRenderedPageBreak/>
              <w:t>interest with the sponsoring undertaking.</w:t>
            </w:r>
          </w:p>
        </w:tc>
        <w:tc>
          <w:tcPr>
            <w:tcW w:w="909" w:type="pct"/>
          </w:tcPr>
          <w:p w14:paraId="6EF9A892"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7AC4E544" w14:textId="4CB0DC5E" w:rsidR="00ED38A6" w:rsidRPr="00B50B2C" w:rsidRDefault="00793B22" w:rsidP="00EE11C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50B2C">
              <w:rPr>
                <w:rFonts w:ascii="Calibri" w:hAnsi="Calibri" w:cs="Calibri"/>
                <w:color w:val="000000"/>
              </w:rPr>
              <w:t xml:space="preserve">Member States may, taking into account the size, nature, scale and complexity of the activities of the IORP, allow the IORP to carry out key functions through the same single person or organisational unit as in the sponsoring undertaking, provided that the IORP explains how it prevents or manages any conflicts of </w:t>
            </w:r>
            <w:r w:rsidRPr="00B50B2C">
              <w:rPr>
                <w:rFonts w:ascii="Calibri" w:hAnsi="Calibri" w:cs="Calibri"/>
                <w:color w:val="000000"/>
              </w:rPr>
              <w:lastRenderedPageBreak/>
              <w:t>interest with the sponsoring undertaking.</w:t>
            </w:r>
          </w:p>
        </w:tc>
        <w:tc>
          <w:tcPr>
            <w:tcW w:w="908" w:type="pct"/>
          </w:tcPr>
          <w:p w14:paraId="6E9C6832" w14:textId="6D07BB27" w:rsidR="00ED38A6" w:rsidRPr="00B50B2C" w:rsidRDefault="008C6B97" w:rsidP="00EE11C4">
            <w:pPr>
              <w:cnfStyle w:val="000000000000" w:firstRow="0" w:lastRow="0" w:firstColumn="0" w:lastColumn="0" w:oddVBand="0" w:evenVBand="0" w:oddHBand="0" w:evenHBand="0" w:firstRowFirstColumn="0" w:firstRowLastColumn="0" w:lastRowFirstColumn="0" w:lastRowLastColumn="0"/>
            </w:pPr>
            <w:r w:rsidRPr="00B50B2C">
              <w:rPr>
                <w:rFonts w:ascii="Calibri" w:hAnsi="Calibri" w:cs="Calibri"/>
                <w:color w:val="000000"/>
              </w:rPr>
              <w:lastRenderedPageBreak/>
              <w:t xml:space="preserve">Member States may, taking into account the size, nature, scale and complexity of the activities of the IORP, allow the IORP to carry out key functions through the same single person or organisational unit as in the sponsoring undertaking, provided that the IORP explains how it prevents or manages any conflicts of </w:t>
            </w:r>
            <w:r w:rsidRPr="00B50B2C">
              <w:rPr>
                <w:rFonts w:ascii="Calibri" w:hAnsi="Calibri" w:cs="Calibri"/>
                <w:color w:val="000000"/>
              </w:rPr>
              <w:lastRenderedPageBreak/>
              <w:t>interest with the sponsoring undertaking.</w:t>
            </w:r>
          </w:p>
        </w:tc>
      </w:tr>
      <w:tr w:rsidR="00ED38A6" w:rsidRPr="00B50B2C" w14:paraId="4D68A2E2"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661B52CA" w14:textId="79E47048" w:rsidR="00ED38A6" w:rsidRPr="00B50B2C" w:rsidRDefault="00B146BA" w:rsidP="00B146BA">
            <w:r w:rsidRPr="00B50B2C">
              <w:lastRenderedPageBreak/>
              <w:t>Article 24.4, general provisions</w:t>
            </w:r>
          </w:p>
        </w:tc>
        <w:tc>
          <w:tcPr>
            <w:tcW w:w="909" w:type="pct"/>
          </w:tcPr>
          <w:p w14:paraId="4143FFED"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68BE05A8" w14:textId="20725600" w:rsidR="00ED38A6" w:rsidRPr="00B50B2C" w:rsidRDefault="00A13318" w:rsidP="00EE11C4">
            <w:pPr>
              <w:cnfStyle w:val="000000000000" w:firstRow="0" w:lastRow="0" w:firstColumn="0" w:lastColumn="0" w:oddVBand="0" w:evenVBand="0" w:oddHBand="0" w:evenHBand="0" w:firstRowFirstColumn="0" w:firstRowLastColumn="0" w:lastRowFirstColumn="0" w:lastRowLastColumn="0"/>
            </w:pPr>
            <w:r w:rsidRPr="00B50B2C">
              <w:t>The holders of a key function shall report any material findings and recommendations in the area of their responsibility to the administrative, management or supervisory body of the IORP which shall determine what actions are to be taken.</w:t>
            </w:r>
          </w:p>
        </w:tc>
        <w:tc>
          <w:tcPr>
            <w:tcW w:w="909" w:type="pct"/>
          </w:tcPr>
          <w:p w14:paraId="5CEBE0B6" w14:textId="77777777" w:rsidR="00ED38A6" w:rsidRPr="00B50B2C" w:rsidRDefault="00ED38A6" w:rsidP="00EE11C4">
            <w:pPr>
              <w:cnfStyle w:val="000000000000" w:firstRow="0" w:lastRow="0" w:firstColumn="0" w:lastColumn="0" w:oddVBand="0" w:evenVBand="0" w:oddHBand="0" w:evenHBand="0" w:firstRowFirstColumn="0" w:firstRowLastColumn="0" w:lastRowFirstColumn="0" w:lastRowLastColumn="0"/>
            </w:pPr>
          </w:p>
        </w:tc>
        <w:tc>
          <w:tcPr>
            <w:tcW w:w="909" w:type="pct"/>
          </w:tcPr>
          <w:p w14:paraId="6018886C" w14:textId="6C00CDEA" w:rsidR="00ED38A6" w:rsidRPr="00B50B2C" w:rsidRDefault="00793B22" w:rsidP="00EE11C4">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50B2C">
              <w:rPr>
                <w:rFonts w:ascii="Calibri" w:hAnsi="Calibri" w:cs="Calibri"/>
                <w:color w:val="000000"/>
              </w:rPr>
              <w:t>The holders of a key function shall report any material findings and recommendations in the area of their responsibility to the administrative, management or supervisory body of the IORP which shall determine what actions are to be taken.</w:t>
            </w:r>
          </w:p>
        </w:tc>
        <w:tc>
          <w:tcPr>
            <w:tcW w:w="908" w:type="pct"/>
          </w:tcPr>
          <w:p w14:paraId="28367D10" w14:textId="35EA21DE" w:rsidR="00ED38A6" w:rsidRPr="00B50B2C" w:rsidRDefault="008C6B97" w:rsidP="00EE11C4">
            <w:pPr>
              <w:cnfStyle w:val="000000000000" w:firstRow="0" w:lastRow="0" w:firstColumn="0" w:lastColumn="0" w:oddVBand="0" w:evenVBand="0" w:oddHBand="0" w:evenHBand="0" w:firstRowFirstColumn="0" w:firstRowLastColumn="0" w:lastRowFirstColumn="0" w:lastRowLastColumn="0"/>
            </w:pPr>
            <w:r w:rsidRPr="00B50B2C">
              <w:rPr>
                <w:rFonts w:ascii="Calibri" w:hAnsi="Calibri" w:cs="Calibri"/>
                <w:color w:val="000000"/>
              </w:rPr>
              <w:t>The holders of a key function shall report any material findings and recommendations in the area of their responsibility to the administrative, management or supervisory body of the IORP which shall determine what actions are to be taken.</w:t>
            </w:r>
          </w:p>
        </w:tc>
      </w:tr>
      <w:tr w:rsidR="008C6B97" w:rsidRPr="00B50B2C" w14:paraId="5AE7684F"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423D8A4C" w14:textId="7B9DC732" w:rsidR="008C6B97" w:rsidRPr="00B50B2C" w:rsidRDefault="008C6B97" w:rsidP="008C6B97">
            <w:r w:rsidRPr="00B50B2C">
              <w:t>Article 24.5, general provisions</w:t>
            </w:r>
          </w:p>
        </w:tc>
        <w:tc>
          <w:tcPr>
            <w:tcW w:w="909" w:type="pct"/>
          </w:tcPr>
          <w:p w14:paraId="4DEF696A"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74ABDF3F" w14:textId="6A3755B1"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r w:rsidRPr="00B50B2C">
              <w:t>Without prejudice to the privilege against self-incrimination, the holder of a key function shall inform the competent authority of the IORP if the administrative, management or supervisory body of the IORP does not take appropriate and timely remedial action in the following cases:</w:t>
            </w:r>
          </w:p>
        </w:tc>
        <w:tc>
          <w:tcPr>
            <w:tcW w:w="909" w:type="pct"/>
          </w:tcPr>
          <w:p w14:paraId="00A068A1"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24DA9BF7" w14:textId="7EFE950E"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r w:rsidRPr="00B50B2C">
              <w:t>Without prejudice to the privilege against self-incrimination, the holder of a key function shall inform the competent authority of the IORP if the administrative, management or supervisory body of the IORP does not take appropriate and timely remedial action in the following cases:</w:t>
            </w:r>
          </w:p>
        </w:tc>
        <w:tc>
          <w:tcPr>
            <w:tcW w:w="908" w:type="pct"/>
          </w:tcPr>
          <w:p w14:paraId="719E2467" w14:textId="1263D940"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r w:rsidRPr="00B50B2C">
              <w:t>Without prejudice to the privilege against self-incrimination, the holder of a key function shall inform the competent authority of the IORP if the administrative, management or supervisory body of the IORP does not take appropriate and timely remedial action in the following cases:</w:t>
            </w:r>
          </w:p>
        </w:tc>
      </w:tr>
      <w:tr w:rsidR="008C6B97" w:rsidRPr="00B50B2C" w14:paraId="232B8428"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7A997BAF" w14:textId="5DE0C951" w:rsidR="008C6B97" w:rsidRPr="00B50B2C" w:rsidRDefault="008C6B97" w:rsidP="008C6B97">
            <w:r w:rsidRPr="00B50B2C">
              <w:t>Article 25.2, risk management</w:t>
            </w:r>
          </w:p>
        </w:tc>
        <w:tc>
          <w:tcPr>
            <w:tcW w:w="909" w:type="pct"/>
          </w:tcPr>
          <w:p w14:paraId="6D2AD25F"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1ED572A3"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7D9B8EE2"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53C572BB" w14:textId="66ED89F6"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r w:rsidRPr="00B50B2C">
              <w:t xml:space="preserve">The risk-management system shall cover, in a manner that is proportionate to the size and internal organisation of IORPs, as well as to the </w:t>
            </w:r>
            <w:r w:rsidRPr="00B50B2C">
              <w:lastRenderedPageBreak/>
              <w:t xml:space="preserve">size, nature, scale and complexity of their activities, risks which can occur in IORPs or in undertakings to which tasks or activities of an IORP have been outsourced, at least in the following areas, where applicable: </w:t>
            </w:r>
            <w:r w:rsidRPr="00B50B2C">
              <w:rPr>
                <w:highlight w:val="yellow"/>
              </w:rPr>
              <w:t>(a) underwriting and reserving; (b) asset–liability management; (c) investment, in particular derivatives, securitisations and similar commitments; (d) liquidity and concentration risk management; (e) operational risk management; (f) insurance and other risk-mitigation techniques; (g) environmental, social and governance risks relating to the investment portfolio and the management thereof.</w:t>
            </w:r>
          </w:p>
        </w:tc>
        <w:tc>
          <w:tcPr>
            <w:tcW w:w="908" w:type="pct"/>
          </w:tcPr>
          <w:p w14:paraId="58CF48DF"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r>
      <w:tr w:rsidR="008C6B97" w:rsidRPr="00B50B2C" w14:paraId="2D6EC494"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5779B0A5" w14:textId="7FF924D0" w:rsidR="008C6B97" w:rsidRPr="00B50B2C" w:rsidRDefault="008C6B97" w:rsidP="008C6B97">
            <w:r w:rsidRPr="00B50B2C">
              <w:t>Article 25.3, risk management</w:t>
            </w:r>
          </w:p>
        </w:tc>
        <w:tc>
          <w:tcPr>
            <w:tcW w:w="909" w:type="pct"/>
          </w:tcPr>
          <w:p w14:paraId="727A9A08"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64741AEB"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55398682"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1AE9FA9A" w14:textId="775BAA74"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r w:rsidRPr="00B50B2C">
              <w:t xml:space="preserve">Where, in accordance with the conditions of the pension scheme, members and </w:t>
            </w:r>
            <w:r w:rsidRPr="00B50B2C">
              <w:lastRenderedPageBreak/>
              <w:t xml:space="preserve">beneficiaries bear risks, the risk management system shall </w:t>
            </w:r>
            <w:r w:rsidRPr="00B50B2C">
              <w:rPr>
                <w:highlight w:val="yellow"/>
              </w:rPr>
              <w:t>also consider those risks from the perspective of members and beneficiaries.</w:t>
            </w:r>
          </w:p>
        </w:tc>
        <w:tc>
          <w:tcPr>
            <w:tcW w:w="908" w:type="pct"/>
          </w:tcPr>
          <w:p w14:paraId="1D3FA377"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r>
      <w:tr w:rsidR="008C6B97" w:rsidRPr="00B50B2C" w14:paraId="74DF43DC"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7E917C8F" w14:textId="39BFAD62" w:rsidR="008C6B97" w:rsidRPr="00B50B2C" w:rsidRDefault="008C6B97" w:rsidP="008C6B97">
            <w:r w:rsidRPr="00B50B2C">
              <w:t>Article 26, internal audit function</w:t>
            </w:r>
          </w:p>
        </w:tc>
        <w:tc>
          <w:tcPr>
            <w:tcW w:w="909" w:type="pct"/>
          </w:tcPr>
          <w:p w14:paraId="2E646F23"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5E086ED9"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04917292"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5AE5088E"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8" w:type="pct"/>
          </w:tcPr>
          <w:p w14:paraId="1F860E4C" w14:textId="50DF6BEA"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50B2C">
              <w:rPr>
                <w:rFonts w:ascii="Calibri" w:hAnsi="Calibri" w:cs="Calibri"/>
                <w:color w:val="000000"/>
              </w:rPr>
              <w:t xml:space="preserve">The internal audit function shall include an evaluation of the </w:t>
            </w:r>
            <w:r w:rsidRPr="00B50B2C">
              <w:rPr>
                <w:rFonts w:ascii="Calibri" w:hAnsi="Calibri" w:cs="Calibri"/>
                <w:color w:val="000000" w:themeColor="text1"/>
                <w:highlight w:val="yellow"/>
              </w:rPr>
              <w:t>adequacy and effectiveness of the internal control system and other elements of the system of governance, including, where applicable, outsourced activities</w:t>
            </w:r>
            <w:r w:rsidRPr="00B50B2C">
              <w:rPr>
                <w:rFonts w:ascii="Calibri" w:hAnsi="Calibri" w:cs="Calibri"/>
                <w:color w:val="000000" w:themeColor="text1"/>
              </w:rPr>
              <w:t>.</w:t>
            </w:r>
          </w:p>
        </w:tc>
      </w:tr>
      <w:tr w:rsidR="008C6B97" w:rsidRPr="00B50B2C" w14:paraId="3875CF48"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139288A6" w14:textId="228774C2" w:rsidR="008C6B97" w:rsidRPr="00B50B2C" w:rsidRDefault="008C6B97" w:rsidP="008C6B97">
            <w:r w:rsidRPr="00B50B2C">
              <w:t>Article 27.1, actuarial function</w:t>
            </w:r>
          </w:p>
        </w:tc>
        <w:tc>
          <w:tcPr>
            <w:tcW w:w="909" w:type="pct"/>
          </w:tcPr>
          <w:p w14:paraId="7791121B"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137092CB" w14:textId="4A6AF94B"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r w:rsidRPr="00B50B2C">
              <w:t xml:space="preserve">Where an IORP itself provides cover against biometric risks or guarantees either an investment performance or a given level of benefits, Member States shall require that IORP to provide for an effective actuarial function to: </w:t>
            </w:r>
            <w:r w:rsidRPr="00B50B2C">
              <w:rPr>
                <w:highlight w:val="yellow"/>
              </w:rPr>
              <w:t xml:space="preserve">(a) coordinate and oversee the calculation of technical provisions; (b) assess the appropriateness of the methodologies and </w:t>
            </w:r>
            <w:r w:rsidRPr="00B50B2C">
              <w:rPr>
                <w:highlight w:val="yellow"/>
              </w:rPr>
              <w:lastRenderedPageBreak/>
              <w:t xml:space="preserve">underlying models used in the calculation of technical provisions and the assumptions made for this purpose; (c) assess the sufficiency and quality of the data used in the calculation of technical provisions; (d) compare the assumptions underlying the calculation of the technical provisions with the experience; (e) inform the administrative, management or supervisory body of the IORP of the reliability and adequacy of the calculation of technical provisions; (f) express an opinion on the overall underwriting policy in the event of the IORP having such a policy; (g) express an opinion on the adequacy of insurance arrangements in the event of the IORP having such arrangements; and (h) contribute to the effective implementation </w:t>
            </w:r>
            <w:r w:rsidRPr="00B50B2C">
              <w:rPr>
                <w:highlight w:val="yellow"/>
              </w:rPr>
              <w:lastRenderedPageBreak/>
              <w:t>of the risk management system.</w:t>
            </w:r>
          </w:p>
        </w:tc>
        <w:tc>
          <w:tcPr>
            <w:tcW w:w="909" w:type="pct"/>
          </w:tcPr>
          <w:p w14:paraId="60BC2852"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2D63C2EF"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8" w:type="pct"/>
          </w:tcPr>
          <w:p w14:paraId="673A08F0"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r>
      <w:tr w:rsidR="008C6B97" w:rsidRPr="00B50B2C" w14:paraId="12370000"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07612225" w14:textId="12D6BACD" w:rsidR="008C6B97" w:rsidRPr="00B50B2C" w:rsidRDefault="008C6B97" w:rsidP="008C6B97">
            <w:r w:rsidRPr="00B50B2C">
              <w:lastRenderedPageBreak/>
              <w:t>Article 27.2, actuarial function</w:t>
            </w:r>
          </w:p>
        </w:tc>
        <w:tc>
          <w:tcPr>
            <w:tcW w:w="909" w:type="pct"/>
          </w:tcPr>
          <w:p w14:paraId="3467A3C8"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07030E4B" w14:textId="0684AFAB"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r w:rsidRPr="00B50B2C">
              <w:t xml:space="preserve">Member States shall require IORPs to designate at least one </w:t>
            </w:r>
            <w:r w:rsidRPr="00B50B2C">
              <w:rPr>
                <w:highlight w:val="yellow"/>
              </w:rPr>
              <w:t>independent person</w:t>
            </w:r>
            <w:r w:rsidRPr="00B50B2C">
              <w:t>, inside or outside the IORP, who is responsible for the actuarial function.</w:t>
            </w:r>
          </w:p>
        </w:tc>
        <w:tc>
          <w:tcPr>
            <w:tcW w:w="909" w:type="pct"/>
          </w:tcPr>
          <w:p w14:paraId="1B481689"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37953D98"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8" w:type="pct"/>
          </w:tcPr>
          <w:p w14:paraId="7368B00E"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r>
      <w:tr w:rsidR="008C6B97" w:rsidRPr="00B50B2C" w14:paraId="20B8E45F" w14:textId="77777777" w:rsidTr="00397EEA">
        <w:tc>
          <w:tcPr>
            <w:cnfStyle w:val="001000000000" w:firstRow="0" w:lastRow="0" w:firstColumn="1" w:lastColumn="0" w:oddVBand="0" w:evenVBand="0" w:oddHBand="0" w:evenHBand="0" w:firstRowFirstColumn="0" w:firstRowLastColumn="0" w:lastRowFirstColumn="0" w:lastRowLastColumn="0"/>
            <w:tcW w:w="456" w:type="pct"/>
          </w:tcPr>
          <w:p w14:paraId="72CEC42A" w14:textId="52C8F542" w:rsidR="008C6B97" w:rsidRPr="00B50B2C" w:rsidRDefault="008C6B97" w:rsidP="008C6B97">
            <w:r w:rsidRPr="00B50B2C">
              <w:t>Article 55.3.c, exchange of information between authorities</w:t>
            </w:r>
          </w:p>
        </w:tc>
        <w:tc>
          <w:tcPr>
            <w:tcW w:w="909" w:type="pct"/>
          </w:tcPr>
          <w:p w14:paraId="014869F6"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5215A8A8" w14:textId="254DB83B"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r w:rsidRPr="00B50B2C">
              <w:t>Articles 52 and 53 shall not preclude Member States from authorising exchanges of information between the competent authorities and any of the following: independent actuaries of IORPs carrying out supervision of those IORPs and the bodies responsible for overseeing such actuaries.</w:t>
            </w:r>
          </w:p>
        </w:tc>
        <w:tc>
          <w:tcPr>
            <w:tcW w:w="909" w:type="pct"/>
          </w:tcPr>
          <w:p w14:paraId="23F407E8"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9" w:type="pct"/>
          </w:tcPr>
          <w:p w14:paraId="63E00A2C" w14:textId="77777777" w:rsidR="008C6B97" w:rsidRPr="00B50B2C" w:rsidRDefault="008C6B97" w:rsidP="008C6B97">
            <w:pPr>
              <w:cnfStyle w:val="000000000000" w:firstRow="0" w:lastRow="0" w:firstColumn="0" w:lastColumn="0" w:oddVBand="0" w:evenVBand="0" w:oddHBand="0" w:evenHBand="0" w:firstRowFirstColumn="0" w:firstRowLastColumn="0" w:lastRowFirstColumn="0" w:lastRowLastColumn="0"/>
            </w:pPr>
          </w:p>
        </w:tc>
        <w:tc>
          <w:tcPr>
            <w:tcW w:w="908" w:type="pct"/>
          </w:tcPr>
          <w:p w14:paraId="24F33159" w14:textId="77777777" w:rsidR="008C6B97" w:rsidRPr="00B50B2C" w:rsidRDefault="008C6B97" w:rsidP="00B56262">
            <w:pPr>
              <w:keepNext/>
              <w:cnfStyle w:val="000000000000" w:firstRow="0" w:lastRow="0" w:firstColumn="0" w:lastColumn="0" w:oddVBand="0" w:evenVBand="0" w:oddHBand="0" w:evenHBand="0" w:firstRowFirstColumn="0" w:firstRowLastColumn="0" w:lastRowFirstColumn="0" w:lastRowLastColumn="0"/>
            </w:pPr>
          </w:p>
        </w:tc>
      </w:tr>
    </w:tbl>
    <w:p w14:paraId="6E01BB3C" w14:textId="1F0792B6" w:rsidR="00AF278A" w:rsidRPr="00B50B2C" w:rsidRDefault="00B56262" w:rsidP="00B56262">
      <w:pPr>
        <w:pStyle w:val="Caption"/>
        <w:jc w:val="center"/>
        <w:sectPr w:rsidR="00AF278A" w:rsidRPr="00B50B2C" w:rsidSect="00AF278A">
          <w:pgSz w:w="16838" w:h="11906" w:orient="landscape"/>
          <w:pgMar w:top="1440" w:right="1440" w:bottom="1440" w:left="1440" w:header="708" w:footer="708" w:gutter="0"/>
          <w:cols w:space="708"/>
          <w:docGrid w:linePitch="360"/>
        </w:sectPr>
      </w:pPr>
      <w:bookmarkStart w:id="23" w:name="_Ref97824783"/>
      <w:bookmarkStart w:id="24" w:name="_Ref97824773"/>
      <w:r w:rsidRPr="00B50B2C">
        <w:t xml:space="preserve">Table </w:t>
      </w:r>
      <w:r w:rsidR="0016665A">
        <w:fldChar w:fldCharType="begin"/>
      </w:r>
      <w:r w:rsidR="0016665A">
        <w:instrText xml:space="preserve"> SEQ Table \* ARABIC </w:instrText>
      </w:r>
      <w:r w:rsidR="0016665A">
        <w:fldChar w:fldCharType="separate"/>
      </w:r>
      <w:r w:rsidRPr="00B50B2C">
        <w:rPr>
          <w:noProof/>
        </w:rPr>
        <w:t>1</w:t>
      </w:r>
      <w:r w:rsidR="0016665A">
        <w:rPr>
          <w:noProof/>
        </w:rPr>
        <w:fldChar w:fldCharType="end"/>
      </w:r>
      <w:bookmarkEnd w:id="23"/>
      <w:r w:rsidRPr="00B50B2C">
        <w:t>: IORP II regulation</w:t>
      </w:r>
      <w:bookmarkEnd w:id="24"/>
    </w:p>
    <w:p w14:paraId="038C46F3" w14:textId="1EC05D7E" w:rsidR="00397EEA" w:rsidRPr="00B50B2C" w:rsidRDefault="00C7379F" w:rsidP="00397EEA">
      <w:pPr>
        <w:pStyle w:val="Heading3"/>
      </w:pPr>
      <w:bookmarkStart w:id="25" w:name="_Toc98928163"/>
      <w:r w:rsidRPr="00B50B2C">
        <w:lastRenderedPageBreak/>
        <w:t>IORP II</w:t>
      </w:r>
      <w:r w:rsidR="00DA06F8" w:rsidRPr="00B50B2C">
        <w:t xml:space="preserve"> “Fit</w:t>
      </w:r>
      <w:r w:rsidR="002A5369" w:rsidRPr="00B50B2C">
        <w:t xml:space="preserve"> and Proper</w:t>
      </w:r>
      <w:r w:rsidR="00DA06F8" w:rsidRPr="00B50B2C">
        <w:t>” requirement</w:t>
      </w:r>
      <w:r w:rsidRPr="00B50B2C">
        <w:t>s</w:t>
      </w:r>
      <w:r w:rsidR="002A5369" w:rsidRPr="00B50B2C">
        <w:t xml:space="preserve"> and </w:t>
      </w:r>
      <w:r w:rsidRPr="00B50B2C">
        <w:t>matching with AAE requirements</w:t>
      </w:r>
      <w:bookmarkEnd w:id="25"/>
    </w:p>
    <w:p w14:paraId="52A16F67" w14:textId="778DD1B2" w:rsidR="002A5369" w:rsidRPr="00B50B2C" w:rsidRDefault="00E03876" w:rsidP="002A5369">
      <w:r w:rsidRPr="00B50B2C">
        <w:fldChar w:fldCharType="begin"/>
      </w:r>
      <w:r w:rsidRPr="00B50B2C">
        <w:instrText xml:space="preserve"> REF _Ref97824882 \h </w:instrText>
      </w:r>
      <w:r w:rsidRPr="00B50B2C">
        <w:fldChar w:fldCharType="separate"/>
      </w:r>
      <w:r w:rsidRPr="00B50B2C">
        <w:t xml:space="preserve">Table </w:t>
      </w:r>
      <w:r w:rsidRPr="00B50B2C">
        <w:rPr>
          <w:noProof/>
        </w:rPr>
        <w:t>2</w:t>
      </w:r>
      <w:r w:rsidRPr="00B50B2C">
        <w:fldChar w:fldCharType="end"/>
      </w:r>
      <w:r w:rsidRPr="00B50B2C">
        <w:t xml:space="preserve"> </w:t>
      </w:r>
      <w:r w:rsidR="002A5369" w:rsidRPr="00B50B2C">
        <w:t xml:space="preserve">below </w:t>
      </w:r>
      <w:r w:rsidR="00821492" w:rsidRPr="00B50B2C">
        <w:t xml:space="preserve">lists the requirements derived from the IORP II regulation (i.e. </w:t>
      </w:r>
      <w:r w:rsidR="00257664" w:rsidRPr="00B50B2C">
        <w:t xml:space="preserve">text </w:t>
      </w:r>
      <w:r w:rsidR="00821492" w:rsidRPr="00B50B2C">
        <w:t xml:space="preserve">highlighted </w:t>
      </w:r>
      <w:r w:rsidR="00257664" w:rsidRPr="00B50B2C">
        <w:t xml:space="preserve">in yellow </w:t>
      </w:r>
      <w:r w:rsidR="00821492" w:rsidRPr="00B50B2C">
        <w:t xml:space="preserve">in </w:t>
      </w:r>
      <w:r w:rsidR="00B56262" w:rsidRPr="00B50B2C">
        <w:fldChar w:fldCharType="begin"/>
      </w:r>
      <w:r w:rsidR="00B56262" w:rsidRPr="00B50B2C">
        <w:instrText xml:space="preserve"> REF _Ref97824773 \h </w:instrText>
      </w:r>
      <w:r w:rsidR="00B56262" w:rsidRPr="00B50B2C">
        <w:fldChar w:fldCharType="end"/>
      </w:r>
      <w:r w:rsidR="00B56262" w:rsidRPr="00B50B2C">
        <w:fldChar w:fldCharType="begin"/>
      </w:r>
      <w:r w:rsidR="00B56262" w:rsidRPr="00B50B2C">
        <w:instrText xml:space="preserve"> REF _Ref97824783 \h </w:instrText>
      </w:r>
      <w:r w:rsidR="00B56262" w:rsidRPr="00B50B2C">
        <w:fldChar w:fldCharType="separate"/>
      </w:r>
      <w:r w:rsidR="00B56262" w:rsidRPr="00B50B2C">
        <w:t xml:space="preserve">Table </w:t>
      </w:r>
      <w:r w:rsidR="00B56262" w:rsidRPr="00B50B2C">
        <w:rPr>
          <w:noProof/>
        </w:rPr>
        <w:t>1</w:t>
      </w:r>
      <w:r w:rsidR="00B56262" w:rsidRPr="00B50B2C">
        <w:fldChar w:fldCharType="end"/>
      </w:r>
      <w:r w:rsidR="00821492" w:rsidRPr="00B50B2C">
        <w:t>)</w:t>
      </w:r>
      <w:r w:rsidRPr="00B50B2C">
        <w:t xml:space="preserve">. </w:t>
      </w:r>
      <w:r w:rsidR="00710CB0" w:rsidRPr="00B50B2C">
        <w:t xml:space="preserve">In the </w:t>
      </w:r>
      <w:r w:rsidR="00CA5532" w:rsidRPr="00B50B2C">
        <w:t>white rows</w:t>
      </w:r>
      <w:r w:rsidRPr="00B50B2C">
        <w:t xml:space="preserve"> of the table you will find the requirements and </w:t>
      </w:r>
      <w:r w:rsidR="00257664" w:rsidRPr="00B50B2C">
        <w:t xml:space="preserve">in </w:t>
      </w:r>
      <w:r w:rsidR="00CA5532" w:rsidRPr="00B50B2C">
        <w:t xml:space="preserve">the grey rows, </w:t>
      </w:r>
      <w:r w:rsidR="00257664" w:rsidRPr="00B50B2C">
        <w:t>a matching with</w:t>
      </w:r>
      <w:r w:rsidRPr="00B50B2C">
        <w:t xml:space="preserve"> AAE </w:t>
      </w:r>
      <w:r w:rsidR="00707010" w:rsidRPr="00B50B2C">
        <w:t>requirements.</w:t>
      </w:r>
    </w:p>
    <w:tbl>
      <w:tblPr>
        <w:tblStyle w:val="GridTable1Light"/>
        <w:tblW w:w="5000" w:type="pct"/>
        <w:tblCellMar>
          <w:left w:w="0" w:type="dxa"/>
          <w:right w:w="0" w:type="dxa"/>
        </w:tblCellMar>
        <w:tblLook w:val="04A0" w:firstRow="1" w:lastRow="0" w:firstColumn="1" w:lastColumn="0" w:noHBand="0" w:noVBand="1"/>
      </w:tblPr>
      <w:tblGrid>
        <w:gridCol w:w="1212"/>
        <w:gridCol w:w="2548"/>
        <w:gridCol w:w="2547"/>
        <w:gridCol w:w="2547"/>
        <w:gridCol w:w="2547"/>
        <w:gridCol w:w="2547"/>
      </w:tblGrid>
      <w:tr w:rsidR="00594B08" w:rsidRPr="00B50B2C" w14:paraId="70DE3573" w14:textId="77777777" w:rsidTr="008B1217">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4" w:type="pct"/>
            <w:vAlign w:val="center"/>
          </w:tcPr>
          <w:p w14:paraId="4829E2A3" w14:textId="3EAA4953" w:rsidR="00594B08" w:rsidRPr="00B50B2C" w:rsidRDefault="00594B08" w:rsidP="008B1217">
            <w:pPr>
              <w:jc w:val="center"/>
              <w:rPr>
                <w:rFonts w:ascii="Calibri" w:eastAsia="Times New Roman" w:hAnsi="Calibri" w:cs="Calibri"/>
                <w:color w:val="000000"/>
              </w:rPr>
            </w:pPr>
            <w:r w:rsidRPr="00B50B2C">
              <w:rPr>
                <w:rFonts w:ascii="Calibri" w:eastAsia="Times New Roman" w:hAnsi="Calibri" w:cs="Calibri"/>
                <w:color w:val="000000"/>
              </w:rPr>
              <w:t>Classification</w:t>
            </w:r>
            <w:r w:rsidR="007E1C24" w:rsidRPr="00B50B2C">
              <w:rPr>
                <w:rFonts w:ascii="Calibri" w:eastAsia="Times New Roman" w:hAnsi="Calibri" w:cs="Calibri"/>
                <w:color w:val="000000"/>
              </w:rPr>
              <w:t xml:space="preserve"> (Fit or Proper)</w:t>
            </w:r>
          </w:p>
        </w:tc>
        <w:tc>
          <w:tcPr>
            <w:tcW w:w="913" w:type="pct"/>
            <w:vAlign w:val="center"/>
            <w:hideMark/>
          </w:tcPr>
          <w:p w14:paraId="35B99716" w14:textId="6E36D22C" w:rsidR="00594B08" w:rsidRPr="00B50B2C" w:rsidRDefault="00594B08" w:rsidP="008B121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 xml:space="preserve">Prudent </w:t>
            </w:r>
            <w:r w:rsidRPr="00B50B2C">
              <w:t>calculation</w:t>
            </w:r>
            <w:r w:rsidRPr="00B50B2C">
              <w:rPr>
                <w:rFonts w:ascii="Calibri" w:eastAsia="Times New Roman" w:hAnsi="Calibri" w:cs="Calibri"/>
                <w:color w:val="000000"/>
              </w:rPr>
              <w:t xml:space="preserve"> of technical provisions</w:t>
            </w:r>
          </w:p>
        </w:tc>
        <w:tc>
          <w:tcPr>
            <w:tcW w:w="913" w:type="pct"/>
            <w:vAlign w:val="center"/>
            <w:hideMark/>
          </w:tcPr>
          <w:p w14:paraId="2BE5FC56" w14:textId="77777777" w:rsidR="00594B08" w:rsidRPr="00B50B2C" w:rsidRDefault="00594B08" w:rsidP="008B121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Actuarial function</w:t>
            </w:r>
          </w:p>
        </w:tc>
        <w:tc>
          <w:tcPr>
            <w:tcW w:w="913" w:type="pct"/>
            <w:vAlign w:val="center"/>
            <w:hideMark/>
          </w:tcPr>
          <w:p w14:paraId="310E44D0" w14:textId="77777777" w:rsidR="00594B08" w:rsidRPr="00B50B2C" w:rsidRDefault="00594B08" w:rsidP="008B121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Board member/trustee/persons who effectively run the IORP</w:t>
            </w:r>
          </w:p>
        </w:tc>
        <w:tc>
          <w:tcPr>
            <w:tcW w:w="913" w:type="pct"/>
            <w:vAlign w:val="center"/>
            <w:hideMark/>
          </w:tcPr>
          <w:p w14:paraId="0B72A3AD" w14:textId="77777777" w:rsidR="00594B08" w:rsidRPr="00B50B2C" w:rsidRDefault="00594B08" w:rsidP="008B121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Risk management function</w:t>
            </w:r>
          </w:p>
        </w:tc>
        <w:tc>
          <w:tcPr>
            <w:tcW w:w="913" w:type="pct"/>
            <w:vAlign w:val="center"/>
            <w:hideMark/>
          </w:tcPr>
          <w:p w14:paraId="47FDDB98" w14:textId="77777777" w:rsidR="00594B08" w:rsidRPr="00B50B2C" w:rsidRDefault="00594B08" w:rsidP="008B121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Internal audit function</w:t>
            </w:r>
          </w:p>
        </w:tc>
      </w:tr>
      <w:tr w:rsidR="00594B08" w:rsidRPr="00B50B2C" w14:paraId="4F74A392" w14:textId="77777777" w:rsidTr="008B1217">
        <w:trPr>
          <w:trHeight w:val="1659"/>
        </w:trPr>
        <w:tc>
          <w:tcPr>
            <w:cnfStyle w:val="001000000000" w:firstRow="0" w:lastRow="0" w:firstColumn="1" w:lastColumn="0" w:oddVBand="0" w:evenVBand="0" w:oddHBand="0" w:evenHBand="0" w:firstRowFirstColumn="0" w:firstRowLastColumn="0" w:lastRowFirstColumn="0" w:lastRowLastColumn="0"/>
            <w:tcW w:w="434" w:type="pct"/>
            <w:vAlign w:val="center"/>
          </w:tcPr>
          <w:p w14:paraId="6D98A44D" w14:textId="766083D4" w:rsidR="00594B08" w:rsidRPr="00B50B2C" w:rsidRDefault="007E1C24" w:rsidP="007E1C24">
            <w:pPr>
              <w:jc w:val="center"/>
              <w:rPr>
                <w:rFonts w:ascii="Calibri" w:eastAsia="Times New Roman" w:hAnsi="Calibri" w:cs="Calibri"/>
                <w:color w:val="000000"/>
              </w:rPr>
            </w:pPr>
            <w:r w:rsidRPr="00B50B2C">
              <w:rPr>
                <w:rFonts w:ascii="Calibri" w:eastAsia="Times New Roman" w:hAnsi="Calibri" w:cs="Calibri"/>
                <w:color w:val="000000"/>
              </w:rPr>
              <w:t>Fit</w:t>
            </w:r>
          </w:p>
        </w:tc>
        <w:tc>
          <w:tcPr>
            <w:tcW w:w="913" w:type="pct"/>
            <w:hideMark/>
          </w:tcPr>
          <w:p w14:paraId="17B577D0" w14:textId="275471A6" w:rsidR="00594B08" w:rsidRPr="00B50B2C" w:rsidRDefault="00594B08" w:rsidP="00710CB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Knowledge of recognised actuarial methods for the valuation of pension liabilities.</w:t>
            </w:r>
          </w:p>
        </w:tc>
        <w:tc>
          <w:tcPr>
            <w:tcW w:w="913" w:type="pct"/>
            <w:hideMark/>
          </w:tcPr>
          <w:p w14:paraId="2E3BA867" w14:textId="77777777" w:rsidR="00594B08" w:rsidRPr="00B50B2C" w:rsidRDefault="00594B08" w:rsidP="00C567B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Knowledge of recognised actuarial methods for the valuation of pension liabilities;</w:t>
            </w:r>
          </w:p>
          <w:p w14:paraId="4052C8D3" w14:textId="77777777" w:rsidR="00594B08" w:rsidRPr="00B50B2C" w:rsidRDefault="00594B08" w:rsidP="00C567B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p w14:paraId="6BB58852" w14:textId="77777777" w:rsidR="00594B08" w:rsidRPr="00B50B2C" w:rsidRDefault="00594B08" w:rsidP="00C567B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p w14:paraId="27C223EE" w14:textId="38CDD547" w:rsidR="00594B08" w:rsidRPr="00B50B2C" w:rsidRDefault="00594B08" w:rsidP="00C567B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hideMark/>
          </w:tcPr>
          <w:p w14:paraId="5DE9323B" w14:textId="4552413D" w:rsidR="00594B08" w:rsidRPr="00B50B2C" w:rsidRDefault="00594B08" w:rsidP="00F7167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Knowledge and experience are collectively adequate to enable them to ensure a sound and prudent management of the IORP.</w:t>
            </w:r>
          </w:p>
        </w:tc>
        <w:tc>
          <w:tcPr>
            <w:tcW w:w="913" w:type="pct"/>
            <w:shd w:val="clear" w:color="auto" w:fill="auto"/>
          </w:tcPr>
          <w:p w14:paraId="5638FA4B" w14:textId="67F5F99F" w:rsidR="00594B08" w:rsidRPr="00B50B2C" w:rsidRDefault="00594B08" w:rsidP="0043028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auto"/>
          </w:tcPr>
          <w:p w14:paraId="62E6E88F" w14:textId="1BB23810" w:rsidR="00594B08" w:rsidRPr="00B50B2C" w:rsidRDefault="00594B08" w:rsidP="002D39B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p>
        </w:tc>
      </w:tr>
      <w:tr w:rsidR="00594B08" w:rsidRPr="00B50B2C" w14:paraId="3D42103B" w14:textId="77777777" w:rsidTr="008B1217">
        <w:trPr>
          <w:trHeight w:val="416"/>
        </w:trPr>
        <w:tc>
          <w:tcPr>
            <w:cnfStyle w:val="001000000000" w:firstRow="0" w:lastRow="0" w:firstColumn="1" w:lastColumn="0" w:oddVBand="0" w:evenVBand="0" w:oddHBand="0" w:evenHBand="0" w:firstRowFirstColumn="0" w:firstRowLastColumn="0" w:lastRowFirstColumn="0" w:lastRowLastColumn="0"/>
            <w:tcW w:w="434" w:type="pct"/>
            <w:shd w:val="clear" w:color="auto" w:fill="E7E6E6" w:themeFill="background2"/>
          </w:tcPr>
          <w:p w14:paraId="656DFE36" w14:textId="77777777" w:rsidR="00594B08" w:rsidRPr="00B50B2C" w:rsidRDefault="00594B08" w:rsidP="007D0DA0">
            <w:pPr>
              <w:rPr>
                <w:rFonts w:ascii="Calibri" w:eastAsia="Times New Roman" w:hAnsi="Calibri" w:cs="Calibri"/>
                <w:color w:val="000000"/>
              </w:rPr>
            </w:pPr>
          </w:p>
        </w:tc>
        <w:tc>
          <w:tcPr>
            <w:tcW w:w="913" w:type="pct"/>
            <w:shd w:val="clear" w:color="auto" w:fill="E7E6E6" w:themeFill="background2"/>
          </w:tcPr>
          <w:p w14:paraId="5D1009D6" w14:textId="37A238E8" w:rsidR="00594B08" w:rsidRPr="00B50B2C" w:rsidRDefault="00594B08" w:rsidP="007D0DA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Education syllabus; continuous professional development; Principle B of the code of professional conduct</w:t>
            </w:r>
            <w:r w:rsidRPr="00B50B2C">
              <w:rPr>
                <w:rFonts w:ascii="Calibri" w:eastAsia="Times New Roman" w:hAnsi="Calibri" w:cs="Calibri"/>
                <w:b/>
                <w:bCs/>
                <w:color w:val="000000"/>
              </w:rPr>
              <w:t>.</w:t>
            </w:r>
          </w:p>
        </w:tc>
        <w:tc>
          <w:tcPr>
            <w:tcW w:w="913" w:type="pct"/>
            <w:shd w:val="clear" w:color="auto" w:fill="E7E6E6" w:themeFill="background2"/>
          </w:tcPr>
          <w:p w14:paraId="4B5636A6" w14:textId="1CD27C55" w:rsidR="00594B08" w:rsidRPr="00B50B2C" w:rsidRDefault="00594B08" w:rsidP="007D0DA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Education syllabus; continuous professional development; Principle B of the code of professional conduct.</w:t>
            </w:r>
          </w:p>
        </w:tc>
        <w:tc>
          <w:tcPr>
            <w:tcW w:w="913" w:type="pct"/>
            <w:shd w:val="clear" w:color="auto" w:fill="E7E6E6" w:themeFill="background2"/>
          </w:tcPr>
          <w:p w14:paraId="457B6B53" w14:textId="6C271838" w:rsidR="00594B08" w:rsidRPr="00B50B2C" w:rsidRDefault="00594B08" w:rsidP="007D0DA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 xml:space="preserve">Based on the definition, an actuary in the board is almost a must </w:t>
            </w:r>
            <w:proofErr w:type="spellStart"/>
            <w:r w:rsidRPr="00B50B2C">
              <w:rPr>
                <w:rFonts w:ascii="Calibri" w:eastAsia="Times New Roman" w:hAnsi="Calibri" w:cs="Calibri"/>
                <w:color w:val="000000"/>
              </w:rPr>
              <w:t>given</w:t>
            </w:r>
            <w:proofErr w:type="spellEnd"/>
            <w:r w:rsidRPr="00B50B2C">
              <w:rPr>
                <w:rFonts w:ascii="Calibri" w:eastAsia="Times New Roman" w:hAnsi="Calibri" w:cs="Calibri"/>
                <w:color w:val="000000"/>
              </w:rPr>
              <w:t xml:space="preserve"> this requirement. This actuary must then have good knowledge of all the fields that apply to the actuarial function in order to be able to bring countervailing power in the management of the IORP. The actuary will </w:t>
            </w:r>
            <w:proofErr w:type="spellStart"/>
            <w:r w:rsidRPr="00B50B2C">
              <w:rPr>
                <w:rFonts w:ascii="Calibri" w:eastAsia="Times New Roman" w:hAnsi="Calibri" w:cs="Calibri"/>
                <w:color w:val="000000"/>
              </w:rPr>
              <w:t>fulfill</w:t>
            </w:r>
            <w:proofErr w:type="spellEnd"/>
            <w:r w:rsidRPr="00B50B2C">
              <w:rPr>
                <w:rFonts w:ascii="Calibri" w:eastAsia="Times New Roman" w:hAnsi="Calibri" w:cs="Calibri"/>
                <w:color w:val="000000"/>
              </w:rPr>
              <w:t xml:space="preserve"> these requirements due to the education syllabus, continuous professional development and code of professional conduct (principle B).</w:t>
            </w:r>
          </w:p>
        </w:tc>
        <w:tc>
          <w:tcPr>
            <w:tcW w:w="913" w:type="pct"/>
            <w:shd w:val="clear" w:color="auto" w:fill="E7E6E6" w:themeFill="background2"/>
          </w:tcPr>
          <w:p w14:paraId="2AD13402" w14:textId="665B133E" w:rsidR="00594B08" w:rsidRPr="00B50B2C" w:rsidRDefault="00594B08" w:rsidP="007D0DA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36C4F6EF" w14:textId="1F1D703E" w:rsidR="00594B08" w:rsidRPr="00B50B2C" w:rsidRDefault="00594B08" w:rsidP="007D0DA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r>
      <w:tr w:rsidR="007E1C24" w:rsidRPr="00B50B2C" w14:paraId="5E340045" w14:textId="77777777" w:rsidTr="008B1217">
        <w:trPr>
          <w:trHeight w:val="1558"/>
        </w:trPr>
        <w:tc>
          <w:tcPr>
            <w:cnfStyle w:val="001000000000" w:firstRow="0" w:lastRow="0" w:firstColumn="1" w:lastColumn="0" w:oddVBand="0" w:evenVBand="0" w:oddHBand="0" w:evenHBand="0" w:firstRowFirstColumn="0" w:firstRowLastColumn="0" w:lastRowFirstColumn="0" w:lastRowLastColumn="0"/>
            <w:tcW w:w="434" w:type="pct"/>
            <w:vAlign w:val="center"/>
          </w:tcPr>
          <w:p w14:paraId="345B92DC" w14:textId="46012CC9" w:rsidR="007E1C24" w:rsidRPr="00B50B2C" w:rsidRDefault="007E1C24" w:rsidP="007E1C24">
            <w:pPr>
              <w:jc w:val="center"/>
              <w:rPr>
                <w:rFonts w:ascii="Calibri" w:eastAsia="Times New Roman" w:hAnsi="Calibri" w:cs="Calibri"/>
                <w:color w:val="000000"/>
              </w:rPr>
            </w:pPr>
            <w:r w:rsidRPr="00B50B2C">
              <w:rPr>
                <w:rFonts w:ascii="Calibri" w:eastAsia="Times New Roman" w:hAnsi="Calibri" w:cs="Calibri"/>
                <w:color w:val="000000"/>
              </w:rPr>
              <w:lastRenderedPageBreak/>
              <w:t>Fit</w:t>
            </w:r>
          </w:p>
        </w:tc>
        <w:tc>
          <w:tcPr>
            <w:tcW w:w="913" w:type="pct"/>
          </w:tcPr>
          <w:p w14:paraId="5033E169" w14:textId="6D5A181A"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Professional judgement (applying "sufficiently prudent actuarial valuation"; Choosing economic and actuarial assumptions; appropriate margin for adverse deviation).</w:t>
            </w:r>
          </w:p>
        </w:tc>
        <w:tc>
          <w:tcPr>
            <w:tcW w:w="913" w:type="pct"/>
          </w:tcPr>
          <w:p w14:paraId="521E7222" w14:textId="2EE230E0"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Professional judgement (applying proportionality; applying "sufficiently prudent"; choosing economic and actuarial assumptions; whistleblowing).</w:t>
            </w:r>
          </w:p>
          <w:p w14:paraId="715B4BA3" w14:textId="5D75D0F6"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auto"/>
          </w:tcPr>
          <w:p w14:paraId="5671ABE4" w14:textId="33CC7B6E"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tcPr>
          <w:p w14:paraId="61DC3772" w14:textId="174BBEF9"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 xml:space="preserve">Professional judgement (applying proportionality; applying "sufficiently prudent"; choosing economic and actuarial assumptions; whistleblowing); </w:t>
            </w:r>
          </w:p>
        </w:tc>
        <w:tc>
          <w:tcPr>
            <w:tcW w:w="913" w:type="pct"/>
          </w:tcPr>
          <w:p w14:paraId="584806A6" w14:textId="1F8A4591"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Professional judgement (</w:t>
            </w:r>
            <w:ins w:id="26" w:author="Christophe Heck" w:date="2022-03-10T17:06:00Z">
              <w:r w:rsidRPr="00B50B2C">
                <w:rPr>
                  <w:rFonts w:ascii="Calibri" w:hAnsi="Calibri" w:cs="Calibri"/>
                  <w:color w:val="000000" w:themeColor="text1"/>
                  <w:highlight w:val="yellow"/>
                </w:rPr>
                <w:t>adequacy and effectiveness of the internal control system and other elements of the system of governance</w:t>
              </w:r>
            </w:ins>
            <w:del w:id="27" w:author="Christophe Heck" w:date="2022-03-10T17:06:00Z">
              <w:r w:rsidRPr="00B50B2C" w:rsidDel="0062599D">
                <w:rPr>
                  <w:rFonts w:ascii="Calibri" w:eastAsia="Times New Roman" w:hAnsi="Calibri" w:cs="Calibri"/>
                  <w:color w:val="000000"/>
                </w:rPr>
                <w:delText>applying proportionality; applying "sufficiently prudent"; choosing economic and actuarial assumptions; whistleblowing</w:delText>
              </w:r>
            </w:del>
            <w:r w:rsidRPr="00B50B2C">
              <w:rPr>
                <w:rFonts w:ascii="Calibri" w:eastAsia="Times New Roman" w:hAnsi="Calibri" w:cs="Calibri"/>
                <w:color w:val="000000"/>
              </w:rPr>
              <w:t>).</w:t>
            </w:r>
          </w:p>
        </w:tc>
      </w:tr>
      <w:tr w:rsidR="007E1C24" w:rsidRPr="00B50B2C" w14:paraId="3B6BD386" w14:textId="77777777" w:rsidTr="008B1217">
        <w:trPr>
          <w:trHeight w:val="1283"/>
        </w:trPr>
        <w:tc>
          <w:tcPr>
            <w:cnfStyle w:val="001000000000" w:firstRow="0" w:lastRow="0" w:firstColumn="1" w:lastColumn="0" w:oddVBand="0" w:evenVBand="0" w:oddHBand="0" w:evenHBand="0" w:firstRowFirstColumn="0" w:firstRowLastColumn="0" w:lastRowFirstColumn="0" w:lastRowLastColumn="0"/>
            <w:tcW w:w="434" w:type="pct"/>
            <w:shd w:val="clear" w:color="auto" w:fill="E7E6E6" w:themeFill="background2"/>
          </w:tcPr>
          <w:p w14:paraId="1C20F84B" w14:textId="77777777" w:rsidR="007E1C24" w:rsidRPr="00B50B2C" w:rsidRDefault="007E1C24" w:rsidP="007E1C24">
            <w:pPr>
              <w:rPr>
                <w:rFonts w:ascii="Calibri" w:eastAsia="Times New Roman" w:hAnsi="Calibri" w:cs="Calibri"/>
                <w:color w:val="000000"/>
              </w:rPr>
            </w:pPr>
          </w:p>
        </w:tc>
        <w:tc>
          <w:tcPr>
            <w:tcW w:w="913" w:type="pct"/>
            <w:shd w:val="clear" w:color="auto" w:fill="E7E6E6" w:themeFill="background2"/>
          </w:tcPr>
          <w:p w14:paraId="7106060B" w14:textId="3A4C4C89"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rPr>
            </w:pPr>
            <w:r w:rsidRPr="00B50B2C">
              <w:rPr>
                <w:rFonts w:ascii="Calibri" w:eastAsia="Times New Roman" w:hAnsi="Calibri" w:cs="Calibri"/>
                <w:color w:val="000000"/>
              </w:rPr>
              <w:t>Code of conduct (principles A, B and C). European Actuarial Note on professional judgement.</w:t>
            </w:r>
          </w:p>
        </w:tc>
        <w:tc>
          <w:tcPr>
            <w:tcW w:w="913" w:type="pct"/>
            <w:shd w:val="clear" w:color="auto" w:fill="E7E6E6" w:themeFill="background2"/>
          </w:tcPr>
          <w:p w14:paraId="0F22C3CB" w14:textId="06CD172D"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Code of conduct (principles A, B and C). European Actuarial Note on professional judgement.</w:t>
            </w:r>
          </w:p>
        </w:tc>
        <w:tc>
          <w:tcPr>
            <w:tcW w:w="913" w:type="pct"/>
            <w:shd w:val="clear" w:color="auto" w:fill="E7E6E6" w:themeFill="background2"/>
          </w:tcPr>
          <w:p w14:paraId="43BDF686"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69A739DC" w14:textId="00C78DF6"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Code of conduct (principles A, B and C). European Actuarial Note on professional judgement.</w:t>
            </w:r>
          </w:p>
        </w:tc>
        <w:tc>
          <w:tcPr>
            <w:tcW w:w="913" w:type="pct"/>
            <w:shd w:val="clear" w:color="auto" w:fill="E7E6E6" w:themeFill="background2"/>
          </w:tcPr>
          <w:p w14:paraId="4F639C31" w14:textId="225BE16A"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Code of conduct (principles A, B and C). Code of conduct (principles A, B and C). European Actuarial Note on professional judgement.</w:t>
            </w:r>
          </w:p>
        </w:tc>
      </w:tr>
      <w:tr w:rsidR="007E1C24" w:rsidRPr="00B50B2C" w14:paraId="1BC61242" w14:textId="77777777" w:rsidTr="008B1217">
        <w:trPr>
          <w:trHeight w:val="841"/>
        </w:trPr>
        <w:tc>
          <w:tcPr>
            <w:cnfStyle w:val="001000000000" w:firstRow="0" w:lastRow="0" w:firstColumn="1" w:lastColumn="0" w:oddVBand="0" w:evenVBand="0" w:oddHBand="0" w:evenHBand="0" w:firstRowFirstColumn="0" w:firstRowLastColumn="0" w:lastRowFirstColumn="0" w:lastRowLastColumn="0"/>
            <w:tcW w:w="434" w:type="pct"/>
            <w:vAlign w:val="center"/>
          </w:tcPr>
          <w:p w14:paraId="283163EF" w14:textId="13F9CECC" w:rsidR="007E1C24" w:rsidRPr="00B50B2C" w:rsidRDefault="007E1C24" w:rsidP="007E1C24">
            <w:pPr>
              <w:jc w:val="center"/>
              <w:rPr>
                <w:rFonts w:ascii="Calibri" w:eastAsia="Times New Roman" w:hAnsi="Calibri" w:cs="Calibri"/>
                <w:color w:val="000000"/>
              </w:rPr>
            </w:pPr>
            <w:r w:rsidRPr="00B50B2C">
              <w:rPr>
                <w:rFonts w:ascii="Calibri" w:eastAsia="Times New Roman" w:hAnsi="Calibri" w:cs="Calibri"/>
                <w:color w:val="000000"/>
              </w:rPr>
              <w:t>Fit</w:t>
            </w:r>
          </w:p>
        </w:tc>
        <w:tc>
          <w:tcPr>
            <w:tcW w:w="913" w:type="pct"/>
          </w:tcPr>
          <w:p w14:paraId="72D85576" w14:textId="165DD141"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Knowledge of pension arrangements in the jurisdiction</w:t>
            </w:r>
            <w:r w:rsidRPr="00B50B2C">
              <w:rPr>
                <w:rFonts w:ascii="Calibri" w:eastAsia="Times New Roman" w:hAnsi="Calibri" w:cs="Calibri"/>
                <w:b/>
                <w:bCs/>
                <w:color w:val="000000"/>
              </w:rPr>
              <w:t xml:space="preserve">. A </w:t>
            </w:r>
            <w:r w:rsidRPr="00B50B2C">
              <w:rPr>
                <w:rFonts w:ascii="Calibri" w:eastAsia="Times New Roman" w:hAnsi="Calibri" w:cs="Calibri"/>
                <w:color w:val="000000"/>
              </w:rPr>
              <w:t>minimum of two years of experience with pension arrangements in the jurisdiction.</w:t>
            </w:r>
          </w:p>
        </w:tc>
        <w:tc>
          <w:tcPr>
            <w:tcW w:w="913" w:type="pct"/>
          </w:tcPr>
          <w:p w14:paraId="5C2E0F1C" w14:textId="3931FD34"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Knowledge of pension arrangements in the jurisdiction</w:t>
            </w:r>
            <w:r w:rsidRPr="00B50B2C">
              <w:rPr>
                <w:rFonts w:ascii="Calibri" w:eastAsia="Times New Roman" w:hAnsi="Calibri" w:cs="Calibri"/>
                <w:b/>
                <w:bCs/>
                <w:color w:val="000000"/>
              </w:rPr>
              <w:t xml:space="preserve">. </w:t>
            </w:r>
            <w:r w:rsidRPr="00B50B2C">
              <w:rPr>
                <w:rFonts w:ascii="Calibri" w:eastAsia="Times New Roman" w:hAnsi="Calibri" w:cs="Calibri"/>
                <w:color w:val="000000"/>
              </w:rPr>
              <w:t>A minimum of two years of experience with pension arrangements in the jurisdiction.</w:t>
            </w:r>
          </w:p>
          <w:p w14:paraId="0B7F998A"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p w14:paraId="1381E2C1" w14:textId="77777777" w:rsidR="00FD26CE" w:rsidRPr="00B50B2C" w:rsidRDefault="007E1C24" w:rsidP="00FD26C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Actuary with relevant experience and applicable professional qualifications or other standards.</w:t>
            </w:r>
            <w:r w:rsidR="00FD26CE" w:rsidRPr="00B50B2C">
              <w:rPr>
                <w:rFonts w:ascii="Calibri" w:eastAsia="Times New Roman" w:hAnsi="Calibri" w:cs="Calibri"/>
                <w:color w:val="000000"/>
              </w:rPr>
              <w:t xml:space="preserve"> </w:t>
            </w:r>
          </w:p>
          <w:p w14:paraId="70538E91" w14:textId="26CFF8A0" w:rsidR="007E1C24" w:rsidRPr="00B50B2C" w:rsidRDefault="007E1C24" w:rsidP="00FD26C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 xml:space="preserve">Proven continuous professional development in this field (an actuary needs to be up-to-date with all relevant professional developments and new or </w:t>
            </w:r>
            <w:r w:rsidRPr="00B50B2C">
              <w:rPr>
                <w:rFonts w:ascii="Calibri" w:eastAsia="Times New Roman" w:hAnsi="Calibri" w:cs="Calibri"/>
                <w:color w:val="000000"/>
              </w:rPr>
              <w:lastRenderedPageBreak/>
              <w:t>updated professional standards)</w:t>
            </w:r>
          </w:p>
        </w:tc>
        <w:tc>
          <w:tcPr>
            <w:tcW w:w="913" w:type="pct"/>
            <w:shd w:val="clear" w:color="auto" w:fill="auto"/>
          </w:tcPr>
          <w:p w14:paraId="509156DF" w14:textId="77777777" w:rsidR="007E1C24" w:rsidRPr="00B50B2C" w:rsidRDefault="007E1C24" w:rsidP="007E1C24">
            <w:pPr>
              <w:ind w:left="36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auto"/>
          </w:tcPr>
          <w:p w14:paraId="72BE8F23" w14:textId="505F3F60"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auto"/>
          </w:tcPr>
          <w:p w14:paraId="138621A9" w14:textId="01B69984"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r>
      <w:tr w:rsidR="007E1C24" w:rsidRPr="00B50B2C" w14:paraId="173D12BC" w14:textId="77777777" w:rsidTr="008B1217">
        <w:trPr>
          <w:trHeight w:val="980"/>
        </w:trPr>
        <w:tc>
          <w:tcPr>
            <w:cnfStyle w:val="001000000000" w:firstRow="0" w:lastRow="0" w:firstColumn="1" w:lastColumn="0" w:oddVBand="0" w:evenVBand="0" w:oddHBand="0" w:evenHBand="0" w:firstRowFirstColumn="0" w:firstRowLastColumn="0" w:lastRowFirstColumn="0" w:lastRowLastColumn="0"/>
            <w:tcW w:w="434" w:type="pct"/>
            <w:shd w:val="clear" w:color="auto" w:fill="E7E6E6" w:themeFill="background2"/>
          </w:tcPr>
          <w:p w14:paraId="48DEFF42" w14:textId="77777777" w:rsidR="007E1C24" w:rsidRPr="00B50B2C" w:rsidRDefault="007E1C24" w:rsidP="007E1C24">
            <w:pPr>
              <w:rPr>
                <w:rFonts w:ascii="Calibri" w:eastAsia="Times New Roman" w:hAnsi="Calibri" w:cs="Calibri"/>
                <w:b w:val="0"/>
                <w:bCs w:val="0"/>
                <w:color w:val="000000"/>
              </w:rPr>
            </w:pPr>
          </w:p>
        </w:tc>
        <w:tc>
          <w:tcPr>
            <w:tcW w:w="913" w:type="pct"/>
            <w:shd w:val="clear" w:color="auto" w:fill="E7E6E6" w:themeFill="background2"/>
          </w:tcPr>
          <w:p w14:paraId="2AF002EA" w14:textId="52DB79DD"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Education syllabus; continuous professional development; Principles B and C of the code of professional conduct.</w:t>
            </w:r>
          </w:p>
        </w:tc>
        <w:tc>
          <w:tcPr>
            <w:tcW w:w="913" w:type="pct"/>
            <w:shd w:val="clear" w:color="auto" w:fill="E7E6E6" w:themeFill="background2"/>
          </w:tcPr>
          <w:p w14:paraId="54ACA4D9" w14:textId="11B05F2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Education syllabus; continuous professional development; Principles B and C of the code of professional conduct.</w:t>
            </w:r>
          </w:p>
        </w:tc>
        <w:tc>
          <w:tcPr>
            <w:tcW w:w="913" w:type="pct"/>
            <w:shd w:val="clear" w:color="auto" w:fill="E7E6E6" w:themeFill="background2"/>
          </w:tcPr>
          <w:p w14:paraId="06A1FE03"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p w14:paraId="33775A83"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p w14:paraId="7E3CEA80" w14:textId="0F9A7496" w:rsidR="007E1C24" w:rsidRPr="00B50B2C" w:rsidRDefault="007E1C24" w:rsidP="007E1C24">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p>
        </w:tc>
        <w:tc>
          <w:tcPr>
            <w:tcW w:w="913" w:type="pct"/>
            <w:shd w:val="clear" w:color="auto" w:fill="E7E6E6" w:themeFill="background2"/>
          </w:tcPr>
          <w:p w14:paraId="01FD3042"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6930FBE9"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r>
      <w:tr w:rsidR="007E1C24" w:rsidRPr="00B50B2C" w14:paraId="0DF19ABE" w14:textId="77777777" w:rsidTr="008B1217">
        <w:trPr>
          <w:trHeight w:val="1307"/>
        </w:trPr>
        <w:tc>
          <w:tcPr>
            <w:cnfStyle w:val="001000000000" w:firstRow="0" w:lastRow="0" w:firstColumn="1" w:lastColumn="0" w:oddVBand="0" w:evenVBand="0" w:oddHBand="0" w:evenHBand="0" w:firstRowFirstColumn="0" w:firstRowLastColumn="0" w:lastRowFirstColumn="0" w:lastRowLastColumn="0"/>
            <w:tcW w:w="434" w:type="pct"/>
            <w:vAlign w:val="center"/>
          </w:tcPr>
          <w:p w14:paraId="47C75D45" w14:textId="474C3D56" w:rsidR="007E1C24" w:rsidRPr="00B50B2C" w:rsidRDefault="007E1C24" w:rsidP="007E1C24">
            <w:pPr>
              <w:jc w:val="center"/>
              <w:rPr>
                <w:rFonts w:ascii="Calibri" w:eastAsia="Times New Roman" w:hAnsi="Calibri" w:cs="Calibri"/>
                <w:color w:val="000000"/>
              </w:rPr>
            </w:pPr>
            <w:r w:rsidRPr="00B50B2C">
              <w:rPr>
                <w:rFonts w:ascii="Calibri" w:eastAsia="Times New Roman" w:hAnsi="Calibri" w:cs="Calibri"/>
                <w:color w:val="000000"/>
              </w:rPr>
              <w:t>Fit</w:t>
            </w:r>
          </w:p>
        </w:tc>
        <w:tc>
          <w:tcPr>
            <w:tcW w:w="913" w:type="pct"/>
            <w:shd w:val="clear" w:color="auto" w:fill="auto"/>
          </w:tcPr>
          <w:p w14:paraId="3B631F87" w14:textId="7B4CAE4B"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auto"/>
          </w:tcPr>
          <w:p w14:paraId="64BD5901"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auto"/>
          </w:tcPr>
          <w:p w14:paraId="4F0C68D5"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tcPr>
          <w:p w14:paraId="2A1E9BAE" w14:textId="710F1692"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Good notion of needs for consumer protection, (intergenerational) fairness (providing member and beneficiary perspective).</w:t>
            </w:r>
          </w:p>
        </w:tc>
        <w:tc>
          <w:tcPr>
            <w:tcW w:w="913" w:type="pct"/>
            <w:shd w:val="clear" w:color="auto" w:fill="auto"/>
          </w:tcPr>
          <w:p w14:paraId="7347360E" w14:textId="4058BE1B"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r>
      <w:tr w:rsidR="008B1217" w:rsidRPr="00B50B2C" w14:paraId="4F21DBE0" w14:textId="77777777" w:rsidTr="00416647">
        <w:trPr>
          <w:trHeight w:val="1590"/>
        </w:trPr>
        <w:tc>
          <w:tcPr>
            <w:cnfStyle w:val="001000000000" w:firstRow="0" w:lastRow="0" w:firstColumn="1" w:lastColumn="0" w:oddVBand="0" w:evenVBand="0" w:oddHBand="0" w:evenHBand="0" w:firstRowFirstColumn="0" w:firstRowLastColumn="0" w:lastRowFirstColumn="0" w:lastRowLastColumn="0"/>
            <w:tcW w:w="434" w:type="pct"/>
            <w:shd w:val="clear" w:color="auto" w:fill="E7E6E6" w:themeFill="background2"/>
            <w:vAlign w:val="center"/>
          </w:tcPr>
          <w:p w14:paraId="42D01F91" w14:textId="77777777" w:rsidR="007E1C24" w:rsidRPr="00B50B2C" w:rsidRDefault="007E1C24" w:rsidP="00416647">
            <w:pPr>
              <w:jc w:val="center"/>
              <w:rPr>
                <w:rFonts w:ascii="Calibri" w:eastAsia="Times New Roman" w:hAnsi="Calibri" w:cs="Calibri"/>
                <w:color w:val="000000"/>
              </w:rPr>
            </w:pPr>
          </w:p>
        </w:tc>
        <w:tc>
          <w:tcPr>
            <w:tcW w:w="913" w:type="pct"/>
            <w:shd w:val="clear" w:color="auto" w:fill="E7E6E6" w:themeFill="background2"/>
          </w:tcPr>
          <w:p w14:paraId="0D1E8971" w14:textId="391702B8"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678B698C"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6A5D1439"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0FDDABEC" w14:textId="30CB36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commentRangeStart w:id="28"/>
            <w:r w:rsidRPr="00B50B2C">
              <w:rPr>
                <w:rFonts w:ascii="Calibri" w:eastAsia="Times New Roman" w:hAnsi="Calibri" w:cs="Calibri"/>
                <w:color w:val="000000"/>
              </w:rPr>
              <w:t>The vision and missions of actuarial association are to contribute to the greater good. This is not specifically handled in AAE’s governance documents.</w:t>
            </w:r>
            <w:commentRangeEnd w:id="28"/>
            <w:r w:rsidRPr="00B50B2C">
              <w:rPr>
                <w:rStyle w:val="CommentReference"/>
              </w:rPr>
              <w:commentReference w:id="28"/>
            </w:r>
          </w:p>
        </w:tc>
        <w:tc>
          <w:tcPr>
            <w:tcW w:w="913" w:type="pct"/>
            <w:shd w:val="clear" w:color="auto" w:fill="E7E6E6" w:themeFill="background2"/>
          </w:tcPr>
          <w:p w14:paraId="46192EB6"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r>
      <w:tr w:rsidR="007E1C24" w:rsidRPr="00B50B2C" w14:paraId="5F9A76D3" w14:textId="77777777" w:rsidTr="008B1217">
        <w:trPr>
          <w:trHeight w:val="1590"/>
        </w:trPr>
        <w:tc>
          <w:tcPr>
            <w:cnfStyle w:val="001000000000" w:firstRow="0" w:lastRow="0" w:firstColumn="1" w:lastColumn="0" w:oddVBand="0" w:evenVBand="0" w:oddHBand="0" w:evenHBand="0" w:firstRowFirstColumn="0" w:firstRowLastColumn="0" w:lastRowFirstColumn="0" w:lastRowLastColumn="0"/>
            <w:tcW w:w="434" w:type="pct"/>
            <w:vAlign w:val="center"/>
          </w:tcPr>
          <w:p w14:paraId="0B846085" w14:textId="21A36A92" w:rsidR="007E1C24" w:rsidRPr="00B50B2C" w:rsidRDefault="007E1C24" w:rsidP="007E1C24">
            <w:pPr>
              <w:jc w:val="center"/>
              <w:rPr>
                <w:rFonts w:ascii="Calibri" w:eastAsia="Times New Roman" w:hAnsi="Calibri" w:cs="Calibri"/>
                <w:color w:val="000000"/>
              </w:rPr>
            </w:pPr>
            <w:r w:rsidRPr="00B50B2C">
              <w:rPr>
                <w:rFonts w:ascii="Calibri" w:eastAsia="Times New Roman" w:hAnsi="Calibri" w:cs="Calibri"/>
                <w:color w:val="000000"/>
              </w:rPr>
              <w:t>Fit</w:t>
            </w:r>
          </w:p>
        </w:tc>
        <w:tc>
          <w:tcPr>
            <w:tcW w:w="913" w:type="pct"/>
            <w:shd w:val="clear" w:color="auto" w:fill="auto"/>
          </w:tcPr>
          <w:p w14:paraId="43A84960" w14:textId="1F61F1C2"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auto"/>
          </w:tcPr>
          <w:p w14:paraId="2A13B26E"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auto"/>
          </w:tcPr>
          <w:p w14:paraId="50B0F589"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auto"/>
          </w:tcPr>
          <w:p w14:paraId="2FC85EDD"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tcPr>
          <w:p w14:paraId="34EC12D0" w14:textId="2781E1C2"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Good knowledge of internal control and governance systems. Good knowledge of control and governance systems of outsourcing partners.</w:t>
            </w:r>
          </w:p>
        </w:tc>
      </w:tr>
      <w:tr w:rsidR="007E1C24" w:rsidRPr="00B50B2C" w14:paraId="3FF43D66" w14:textId="77777777" w:rsidTr="008B1217">
        <w:trPr>
          <w:trHeight w:val="1359"/>
        </w:trPr>
        <w:tc>
          <w:tcPr>
            <w:cnfStyle w:val="001000000000" w:firstRow="0" w:lastRow="0" w:firstColumn="1" w:lastColumn="0" w:oddVBand="0" w:evenVBand="0" w:oddHBand="0" w:evenHBand="0" w:firstRowFirstColumn="0" w:firstRowLastColumn="0" w:lastRowFirstColumn="0" w:lastRowLastColumn="0"/>
            <w:tcW w:w="434" w:type="pct"/>
            <w:shd w:val="clear" w:color="auto" w:fill="E7E6E6" w:themeFill="background2"/>
          </w:tcPr>
          <w:p w14:paraId="2CFA396F" w14:textId="77777777" w:rsidR="007E1C24" w:rsidRPr="00B50B2C" w:rsidRDefault="007E1C24" w:rsidP="007E1C24">
            <w:pPr>
              <w:rPr>
                <w:rFonts w:ascii="Calibri" w:eastAsia="Times New Roman" w:hAnsi="Calibri" w:cs="Calibri"/>
                <w:color w:val="000000"/>
              </w:rPr>
            </w:pPr>
          </w:p>
        </w:tc>
        <w:tc>
          <w:tcPr>
            <w:tcW w:w="913" w:type="pct"/>
            <w:shd w:val="clear" w:color="auto" w:fill="E7E6E6" w:themeFill="background2"/>
          </w:tcPr>
          <w:p w14:paraId="5FF9AD9D" w14:textId="14A22F38"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0886456B"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2221C422"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046E10EA" w14:textId="77777777"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0D8B9C34" w14:textId="32BE9522" w:rsidR="007E1C24" w:rsidRPr="00B50B2C" w:rsidRDefault="007E1C24" w:rsidP="007E1C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Education syllabus; continuous professional development; Principles B and C of the code of professional conduct.</w:t>
            </w:r>
          </w:p>
        </w:tc>
      </w:tr>
      <w:tr w:rsidR="008B1217" w:rsidRPr="00B50B2C" w14:paraId="2BEDCDC6" w14:textId="77777777" w:rsidTr="005522F4">
        <w:trPr>
          <w:trHeight w:val="1125"/>
        </w:trPr>
        <w:tc>
          <w:tcPr>
            <w:cnfStyle w:val="001000000000" w:firstRow="0" w:lastRow="0" w:firstColumn="1" w:lastColumn="0" w:oddVBand="0" w:evenVBand="0" w:oddHBand="0" w:evenHBand="0" w:firstRowFirstColumn="0" w:firstRowLastColumn="0" w:lastRowFirstColumn="0" w:lastRowLastColumn="0"/>
            <w:tcW w:w="434" w:type="pct"/>
            <w:vAlign w:val="center"/>
          </w:tcPr>
          <w:p w14:paraId="4FE805F7" w14:textId="1EF6848E" w:rsidR="008B1217" w:rsidRPr="00B50B2C" w:rsidRDefault="008B1217" w:rsidP="008B1217">
            <w:pPr>
              <w:jc w:val="center"/>
              <w:rPr>
                <w:rFonts w:ascii="Calibri" w:eastAsia="Times New Roman" w:hAnsi="Calibri" w:cs="Calibri"/>
                <w:color w:val="000000"/>
              </w:rPr>
            </w:pPr>
            <w:r w:rsidRPr="00B50B2C">
              <w:rPr>
                <w:rFonts w:ascii="Calibri" w:eastAsia="Times New Roman" w:hAnsi="Calibri" w:cs="Calibri"/>
                <w:color w:val="000000"/>
              </w:rPr>
              <w:lastRenderedPageBreak/>
              <w:t>Fit</w:t>
            </w:r>
          </w:p>
        </w:tc>
        <w:tc>
          <w:tcPr>
            <w:tcW w:w="913" w:type="pct"/>
          </w:tcPr>
          <w:p w14:paraId="242E04F8" w14:textId="5399D75E" w:rsidR="008B1217" w:rsidRPr="00B50B2C" w:rsidRDefault="008B1217" w:rsidP="008B121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tcPr>
          <w:p w14:paraId="14815638" w14:textId="6CBDCDA0" w:rsidR="008B1217" w:rsidRPr="00B50B2C" w:rsidRDefault="008B1217" w:rsidP="008B121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 xml:space="preserve">Good understanding of: (a) coordinate and oversee the calculation of technical provisions; (b) assess the appropriateness of the methodologies and underlying models used in the calculation of technical provisions and the assumptions made for this purpose; (c) assess the sufficiency and quality of the data used in the calculation of technical provisions; (d) compare the assumptions underlying the calculation of the technical provisions with the experience; (e) inform the administrative, </w:t>
            </w:r>
            <w:r w:rsidR="00A70761" w:rsidRPr="00B50B2C">
              <w:rPr>
                <w:rFonts w:ascii="Calibri" w:eastAsia="Times New Roman" w:hAnsi="Calibri" w:cs="Calibri"/>
                <w:color w:val="000000"/>
              </w:rPr>
              <w:t>m</w:t>
            </w:r>
            <w:r w:rsidRPr="00B50B2C">
              <w:rPr>
                <w:rFonts w:ascii="Calibri" w:eastAsia="Times New Roman" w:hAnsi="Calibri" w:cs="Calibri"/>
                <w:color w:val="000000"/>
              </w:rPr>
              <w:t>anagement or supervisory body of the IORP of the reliability and adequacy of the calculation of technical provisions; (f) express an opinion on the overall underwriting policy in the event of the IORP having such a policy; (g) express an opinion on the adequacy of insurance arrangements in the event of the IORP</w:t>
            </w:r>
          </w:p>
        </w:tc>
        <w:tc>
          <w:tcPr>
            <w:tcW w:w="913" w:type="pct"/>
          </w:tcPr>
          <w:p w14:paraId="40D557B1" w14:textId="77777777" w:rsidR="008B1217" w:rsidRPr="00B50B2C" w:rsidRDefault="008B1217" w:rsidP="008B1217">
            <w:pPr>
              <w:ind w:left="36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tcPr>
          <w:p w14:paraId="1BE5768D" w14:textId="77777777" w:rsidR="008B1217" w:rsidRPr="00B50B2C" w:rsidRDefault="008B1217" w:rsidP="008B121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Good understanding of: (a) underwriting and reserving; (b) asset–liability management; (c) investment, in particular derivatives, securitisations and similar commitments; (d) liquidity and concentration risk management; (e) operational risk management; (f) insurance and other risk-mitigation techniques; (g) environmental, social and governance risks relating to the investment portfolio and the management thereof.</w:t>
            </w:r>
          </w:p>
          <w:p w14:paraId="539207BA" w14:textId="77777777" w:rsidR="008B1217" w:rsidRPr="00B50B2C" w:rsidRDefault="008B1217" w:rsidP="008B121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tcPr>
          <w:p w14:paraId="243F5006" w14:textId="77777777" w:rsidR="008B1217" w:rsidRPr="00B50B2C" w:rsidRDefault="008B1217" w:rsidP="008B1217">
            <w:pPr>
              <w:ind w:left="36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r>
      <w:tr w:rsidR="00A70761" w:rsidRPr="00B50B2C" w14:paraId="238A6370" w14:textId="77777777" w:rsidTr="00A70761">
        <w:trPr>
          <w:trHeight w:val="1408"/>
        </w:trPr>
        <w:tc>
          <w:tcPr>
            <w:cnfStyle w:val="001000000000" w:firstRow="0" w:lastRow="0" w:firstColumn="1" w:lastColumn="0" w:oddVBand="0" w:evenVBand="0" w:oddHBand="0" w:evenHBand="0" w:firstRowFirstColumn="0" w:firstRowLastColumn="0" w:lastRowFirstColumn="0" w:lastRowLastColumn="0"/>
            <w:tcW w:w="434" w:type="pct"/>
            <w:shd w:val="clear" w:color="auto" w:fill="E7E6E6" w:themeFill="background2"/>
          </w:tcPr>
          <w:p w14:paraId="1338B487" w14:textId="77777777" w:rsidR="00A70761" w:rsidRPr="00B50B2C" w:rsidRDefault="00A70761" w:rsidP="00A70761">
            <w:pPr>
              <w:rPr>
                <w:rFonts w:ascii="Calibri" w:eastAsia="Times New Roman" w:hAnsi="Calibri" w:cs="Calibri"/>
                <w:color w:val="000000"/>
              </w:rPr>
            </w:pPr>
          </w:p>
        </w:tc>
        <w:tc>
          <w:tcPr>
            <w:tcW w:w="913" w:type="pct"/>
            <w:shd w:val="clear" w:color="auto" w:fill="E7E6E6" w:themeFill="background2"/>
          </w:tcPr>
          <w:p w14:paraId="70A18306" w14:textId="3BD91CF5" w:rsidR="00A70761" w:rsidRPr="00B50B2C" w:rsidRDefault="00A70761"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7F2C840C" w14:textId="23319CB1" w:rsidR="00A70761" w:rsidRPr="00B50B2C" w:rsidRDefault="00A70761"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Education syllabus; continuous professional development; Principle B of the code of professional conduct</w:t>
            </w:r>
            <w:r w:rsidRPr="00B50B2C">
              <w:rPr>
                <w:rFonts w:ascii="Calibri" w:eastAsia="Times New Roman" w:hAnsi="Calibri" w:cs="Calibri"/>
                <w:b/>
                <w:bCs/>
                <w:color w:val="000000"/>
              </w:rPr>
              <w:t>.</w:t>
            </w:r>
          </w:p>
        </w:tc>
        <w:tc>
          <w:tcPr>
            <w:tcW w:w="913" w:type="pct"/>
            <w:shd w:val="clear" w:color="auto" w:fill="E7E6E6" w:themeFill="background2"/>
          </w:tcPr>
          <w:p w14:paraId="69D2BEC3" w14:textId="77777777" w:rsidR="00A70761" w:rsidRPr="00B50B2C" w:rsidRDefault="00A70761" w:rsidP="00A70761">
            <w:pPr>
              <w:ind w:left="36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54ED292A" w14:textId="470782B7" w:rsidR="00A70761" w:rsidRPr="00B50B2C" w:rsidRDefault="00A70761"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Education syllabus; continuous professional development; Principle B of the code of professional conduct</w:t>
            </w:r>
            <w:r w:rsidRPr="00B50B2C">
              <w:rPr>
                <w:rFonts w:ascii="Calibri" w:eastAsia="Times New Roman" w:hAnsi="Calibri" w:cs="Calibri"/>
                <w:b/>
                <w:bCs/>
                <w:color w:val="000000"/>
              </w:rPr>
              <w:t>.</w:t>
            </w:r>
          </w:p>
        </w:tc>
        <w:tc>
          <w:tcPr>
            <w:tcW w:w="913" w:type="pct"/>
            <w:shd w:val="clear" w:color="auto" w:fill="E7E6E6" w:themeFill="background2"/>
          </w:tcPr>
          <w:p w14:paraId="2951006F" w14:textId="77777777" w:rsidR="00A70761" w:rsidRPr="00B50B2C" w:rsidRDefault="00A70761" w:rsidP="00A70761">
            <w:pPr>
              <w:ind w:left="36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r>
      <w:tr w:rsidR="00A70761" w:rsidRPr="00B50B2C" w14:paraId="7467B7D1" w14:textId="77777777" w:rsidTr="00A70761">
        <w:tblPrEx>
          <w:tblCellMar>
            <w:left w:w="108" w:type="dxa"/>
            <w:right w:w="108" w:type="dxa"/>
          </w:tblCellMar>
        </w:tblPrEx>
        <w:trPr>
          <w:trHeight w:val="1683"/>
        </w:trPr>
        <w:tc>
          <w:tcPr>
            <w:cnfStyle w:val="001000000000" w:firstRow="0" w:lastRow="0" w:firstColumn="1" w:lastColumn="0" w:oddVBand="0" w:evenVBand="0" w:oddHBand="0" w:evenHBand="0" w:firstRowFirstColumn="0" w:firstRowLastColumn="0" w:lastRowFirstColumn="0" w:lastRowLastColumn="0"/>
            <w:tcW w:w="434" w:type="pct"/>
            <w:vAlign w:val="center"/>
          </w:tcPr>
          <w:p w14:paraId="03B3A479" w14:textId="77777777" w:rsidR="00A70761" w:rsidRPr="00B50B2C" w:rsidRDefault="00A70761" w:rsidP="00A70761">
            <w:pPr>
              <w:jc w:val="center"/>
              <w:rPr>
                <w:rFonts w:ascii="Calibri" w:eastAsia="Times New Roman" w:hAnsi="Calibri" w:cs="Calibri"/>
              </w:rPr>
            </w:pPr>
            <w:r w:rsidRPr="00B50B2C">
              <w:rPr>
                <w:rFonts w:ascii="Calibri" w:eastAsia="Times New Roman" w:hAnsi="Calibri" w:cs="Calibri"/>
                <w:color w:val="000000"/>
              </w:rPr>
              <w:t>Proper</w:t>
            </w:r>
          </w:p>
        </w:tc>
        <w:tc>
          <w:tcPr>
            <w:tcW w:w="913" w:type="pct"/>
          </w:tcPr>
          <w:p w14:paraId="1DB969BC" w14:textId="77777777" w:rsidR="00A70761" w:rsidRPr="00B50B2C" w:rsidRDefault="00A70761"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tcPr>
          <w:p w14:paraId="73C18A48" w14:textId="6D2D01CA" w:rsidR="00A70761" w:rsidRPr="00B50B2C" w:rsidRDefault="00A70761"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Adhering to professional standards; Actuary being objective, fair and independent; Actuary with good repute and integrity.</w:t>
            </w:r>
          </w:p>
        </w:tc>
        <w:tc>
          <w:tcPr>
            <w:tcW w:w="913" w:type="pct"/>
          </w:tcPr>
          <w:p w14:paraId="62E2D4E7" w14:textId="728EA782" w:rsidR="00A70761" w:rsidRPr="00B50B2C" w:rsidRDefault="00A70761"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Good repute and integrity.</w:t>
            </w:r>
          </w:p>
        </w:tc>
        <w:tc>
          <w:tcPr>
            <w:tcW w:w="913" w:type="pct"/>
          </w:tcPr>
          <w:p w14:paraId="6E2197B7" w14:textId="4FEC3A50" w:rsidR="00A70761" w:rsidRPr="00B50B2C" w:rsidRDefault="00A70761"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Objective, fair and independent; Good repute and integrity.</w:t>
            </w:r>
          </w:p>
        </w:tc>
        <w:tc>
          <w:tcPr>
            <w:tcW w:w="913" w:type="pct"/>
          </w:tcPr>
          <w:p w14:paraId="77578A76" w14:textId="520142AE" w:rsidR="00A70761" w:rsidRPr="00B50B2C" w:rsidRDefault="00A70761"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Objective, fair and independent; Good repute and integrity</w:t>
            </w:r>
          </w:p>
        </w:tc>
      </w:tr>
      <w:tr w:rsidR="00A70761" w:rsidRPr="00B50B2C" w14:paraId="49E60203" w14:textId="77777777" w:rsidTr="00C7379F">
        <w:tblPrEx>
          <w:tblCellMar>
            <w:left w:w="108" w:type="dxa"/>
            <w:right w:w="108" w:type="dxa"/>
          </w:tblCellMar>
        </w:tblPrEx>
        <w:trPr>
          <w:trHeight w:val="842"/>
        </w:trPr>
        <w:tc>
          <w:tcPr>
            <w:cnfStyle w:val="001000000000" w:firstRow="0" w:lastRow="0" w:firstColumn="1" w:lastColumn="0" w:oddVBand="0" w:evenVBand="0" w:oddHBand="0" w:evenHBand="0" w:firstRowFirstColumn="0" w:firstRowLastColumn="0" w:lastRowFirstColumn="0" w:lastRowLastColumn="0"/>
            <w:tcW w:w="434" w:type="pct"/>
            <w:shd w:val="clear" w:color="auto" w:fill="E7E6E6" w:themeFill="background2"/>
          </w:tcPr>
          <w:p w14:paraId="4A03BCF1" w14:textId="77777777" w:rsidR="00A70761" w:rsidRPr="00B50B2C" w:rsidRDefault="00A70761" w:rsidP="00A70761">
            <w:pPr>
              <w:rPr>
                <w:rFonts w:ascii="Calibri" w:eastAsia="Times New Roman" w:hAnsi="Calibri" w:cs="Calibri"/>
                <w:color w:val="000000"/>
              </w:rPr>
            </w:pPr>
          </w:p>
        </w:tc>
        <w:tc>
          <w:tcPr>
            <w:tcW w:w="913" w:type="pct"/>
            <w:shd w:val="clear" w:color="auto" w:fill="E7E6E6" w:themeFill="background2"/>
          </w:tcPr>
          <w:p w14:paraId="0C7458AC" w14:textId="77777777" w:rsidR="00A70761" w:rsidRPr="00B50B2C" w:rsidRDefault="00A70761"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913" w:type="pct"/>
            <w:shd w:val="clear" w:color="auto" w:fill="E7E6E6" w:themeFill="background2"/>
          </w:tcPr>
          <w:p w14:paraId="667A8045" w14:textId="28D9CCBE" w:rsidR="00A70761" w:rsidRPr="00B50B2C" w:rsidRDefault="00A70761"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Code of professional conduct; Eu</w:t>
            </w:r>
            <w:r w:rsidR="00C7379F" w:rsidRPr="00B50B2C">
              <w:rPr>
                <w:rFonts w:ascii="Calibri" w:eastAsia="Times New Roman" w:hAnsi="Calibri" w:cs="Calibri"/>
                <w:color w:val="000000"/>
              </w:rPr>
              <w:t>ropean actuarial standards.</w:t>
            </w:r>
          </w:p>
        </w:tc>
        <w:tc>
          <w:tcPr>
            <w:tcW w:w="913" w:type="pct"/>
            <w:shd w:val="clear" w:color="auto" w:fill="E7E6E6" w:themeFill="background2"/>
          </w:tcPr>
          <w:p w14:paraId="0497C357" w14:textId="2C8FB641" w:rsidR="00A70761" w:rsidRPr="00B50B2C" w:rsidRDefault="00C7379F"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Code of professional conduct; European actuarial standards.</w:t>
            </w:r>
          </w:p>
        </w:tc>
        <w:tc>
          <w:tcPr>
            <w:tcW w:w="913" w:type="pct"/>
            <w:shd w:val="clear" w:color="auto" w:fill="E7E6E6" w:themeFill="background2"/>
          </w:tcPr>
          <w:p w14:paraId="4D2DA623" w14:textId="204FA32C" w:rsidR="00A70761" w:rsidRPr="00B50B2C" w:rsidRDefault="00C7379F"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Code of professional conduct; European actuarial standards.</w:t>
            </w:r>
          </w:p>
        </w:tc>
        <w:tc>
          <w:tcPr>
            <w:tcW w:w="913" w:type="pct"/>
            <w:shd w:val="clear" w:color="auto" w:fill="E7E6E6" w:themeFill="background2"/>
          </w:tcPr>
          <w:p w14:paraId="6B4B7C22" w14:textId="206BB985" w:rsidR="00A70761" w:rsidRPr="00B50B2C" w:rsidRDefault="00C7379F"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Code of professional conduct; European actuarial standards.</w:t>
            </w:r>
          </w:p>
        </w:tc>
      </w:tr>
      <w:tr w:rsidR="007D6DA1" w:rsidRPr="00B50B2C" w14:paraId="2DAF4F06" w14:textId="77777777" w:rsidTr="007D6DA1">
        <w:tblPrEx>
          <w:tblCellMar>
            <w:left w:w="108" w:type="dxa"/>
            <w:right w:w="108" w:type="dxa"/>
          </w:tblCellMar>
        </w:tblPrEx>
        <w:trPr>
          <w:trHeight w:val="842"/>
        </w:trPr>
        <w:tc>
          <w:tcPr>
            <w:cnfStyle w:val="001000000000" w:firstRow="0" w:lastRow="0" w:firstColumn="1" w:lastColumn="0" w:oddVBand="0" w:evenVBand="0" w:oddHBand="0" w:evenHBand="0" w:firstRowFirstColumn="0" w:firstRowLastColumn="0" w:lastRowFirstColumn="0" w:lastRowLastColumn="0"/>
            <w:tcW w:w="434" w:type="pct"/>
            <w:shd w:val="clear" w:color="auto" w:fill="auto"/>
            <w:vAlign w:val="center"/>
          </w:tcPr>
          <w:p w14:paraId="01396FC6" w14:textId="56C8C212" w:rsidR="007D6DA1" w:rsidRPr="00B50B2C" w:rsidRDefault="007D6DA1" w:rsidP="00416647">
            <w:pPr>
              <w:jc w:val="center"/>
              <w:rPr>
                <w:rFonts w:ascii="Calibri" w:eastAsia="Times New Roman" w:hAnsi="Calibri" w:cs="Calibri"/>
                <w:color w:val="000000"/>
              </w:rPr>
            </w:pPr>
            <w:r w:rsidRPr="00B50B2C">
              <w:rPr>
                <w:rFonts w:ascii="Calibri" w:eastAsia="Times New Roman" w:hAnsi="Calibri" w:cs="Calibri"/>
                <w:color w:val="000000"/>
              </w:rPr>
              <w:t>Proper</w:t>
            </w:r>
          </w:p>
        </w:tc>
        <w:tc>
          <w:tcPr>
            <w:tcW w:w="913" w:type="pct"/>
            <w:shd w:val="clear" w:color="auto" w:fill="auto"/>
          </w:tcPr>
          <w:p w14:paraId="13819D0E" w14:textId="77777777" w:rsidR="007D6DA1" w:rsidRPr="00B50B2C" w:rsidRDefault="007D6DA1"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3652" w:type="pct"/>
            <w:gridSpan w:val="4"/>
            <w:shd w:val="clear" w:color="auto" w:fill="auto"/>
          </w:tcPr>
          <w:p w14:paraId="3B28F798" w14:textId="2DC3ED5A" w:rsidR="007D6DA1" w:rsidRPr="00B50B2C" w:rsidRDefault="007D6DA1"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B50B2C">
              <w:rPr>
                <w:rFonts w:ascii="Calibri" w:eastAsia="Times New Roman" w:hAnsi="Calibri" w:cs="Calibri"/>
                <w:color w:val="000000"/>
              </w:rPr>
              <w:t xml:space="preserve">No criminal records; Sound financial position; </w:t>
            </w:r>
            <w:r w:rsidR="007D6D57" w:rsidRPr="00B50B2C">
              <w:rPr>
                <w:rFonts w:ascii="Calibri" w:eastAsia="Times New Roman" w:hAnsi="Calibri" w:cs="Calibri"/>
                <w:color w:val="000000"/>
              </w:rPr>
              <w:t xml:space="preserve">No civil action against person to pursue personal debts; No refusal of admission to or expulsion from professional bodies; </w:t>
            </w:r>
            <w:r w:rsidR="00001708" w:rsidRPr="00B50B2C">
              <w:rPr>
                <w:rFonts w:ascii="Calibri" w:eastAsia="Times New Roman" w:hAnsi="Calibri" w:cs="Calibri"/>
                <w:color w:val="000000"/>
              </w:rPr>
              <w:t>No sanctions applied by regulators (from all industries); No questionable business practices</w:t>
            </w:r>
            <w:r w:rsidR="00C26686" w:rsidRPr="00B50B2C">
              <w:rPr>
                <w:rFonts w:ascii="Calibri" w:eastAsia="Times New Roman" w:hAnsi="Calibri" w:cs="Calibri"/>
                <w:color w:val="000000"/>
              </w:rPr>
              <w:t>.</w:t>
            </w:r>
          </w:p>
        </w:tc>
      </w:tr>
      <w:tr w:rsidR="00C26686" w:rsidRPr="00B50B2C" w14:paraId="0E47E605" w14:textId="77777777" w:rsidTr="00CA5C5C">
        <w:tblPrEx>
          <w:tblCellMar>
            <w:left w:w="108" w:type="dxa"/>
            <w:right w:w="108" w:type="dxa"/>
          </w:tblCellMar>
        </w:tblPrEx>
        <w:trPr>
          <w:trHeight w:val="554"/>
        </w:trPr>
        <w:tc>
          <w:tcPr>
            <w:cnfStyle w:val="001000000000" w:firstRow="0" w:lastRow="0" w:firstColumn="1" w:lastColumn="0" w:oddVBand="0" w:evenVBand="0" w:oddHBand="0" w:evenHBand="0" w:firstRowFirstColumn="0" w:firstRowLastColumn="0" w:lastRowFirstColumn="0" w:lastRowLastColumn="0"/>
            <w:tcW w:w="434" w:type="pct"/>
            <w:shd w:val="clear" w:color="auto" w:fill="E7E6E6" w:themeFill="background2"/>
          </w:tcPr>
          <w:p w14:paraId="2093D305" w14:textId="77777777" w:rsidR="00C26686" w:rsidRPr="00B50B2C" w:rsidRDefault="00C26686" w:rsidP="00A70761">
            <w:pPr>
              <w:rPr>
                <w:rFonts w:ascii="Calibri" w:eastAsia="Times New Roman" w:hAnsi="Calibri" w:cs="Calibri"/>
                <w:color w:val="000000"/>
              </w:rPr>
            </w:pPr>
          </w:p>
        </w:tc>
        <w:tc>
          <w:tcPr>
            <w:tcW w:w="913" w:type="pct"/>
            <w:shd w:val="clear" w:color="auto" w:fill="E7E6E6" w:themeFill="background2"/>
          </w:tcPr>
          <w:p w14:paraId="62132109" w14:textId="77777777" w:rsidR="00C26686" w:rsidRPr="00B50B2C" w:rsidRDefault="00C26686"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p>
        </w:tc>
        <w:tc>
          <w:tcPr>
            <w:tcW w:w="3652" w:type="pct"/>
            <w:gridSpan w:val="4"/>
            <w:shd w:val="clear" w:color="auto" w:fill="E7E6E6" w:themeFill="background2"/>
          </w:tcPr>
          <w:p w14:paraId="2CECAA24" w14:textId="12EC74C9" w:rsidR="00C26686" w:rsidRPr="00B50B2C" w:rsidRDefault="00C26686" w:rsidP="00A7076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commentRangeStart w:id="29"/>
            <w:r w:rsidRPr="00B50B2C">
              <w:rPr>
                <w:rFonts w:ascii="Calibri" w:eastAsia="Times New Roman" w:hAnsi="Calibri" w:cs="Calibri"/>
                <w:color w:val="000000"/>
              </w:rPr>
              <w:t xml:space="preserve">Those requirements cannot be checked by actuarial associations and should be performed by the </w:t>
            </w:r>
            <w:r w:rsidR="00AB49BC" w:rsidRPr="00B50B2C">
              <w:rPr>
                <w:rFonts w:ascii="Calibri" w:eastAsia="Times New Roman" w:hAnsi="Calibri" w:cs="Calibri"/>
                <w:color w:val="000000"/>
              </w:rPr>
              <w:t>regulator/employer when required.</w:t>
            </w:r>
            <w:commentRangeEnd w:id="29"/>
            <w:r w:rsidR="00395C51" w:rsidRPr="00B50B2C">
              <w:rPr>
                <w:rStyle w:val="CommentReference"/>
              </w:rPr>
              <w:commentReference w:id="29"/>
            </w:r>
          </w:p>
        </w:tc>
      </w:tr>
    </w:tbl>
    <w:p w14:paraId="3B4FA336" w14:textId="1BB69851" w:rsidR="00DA06F8" w:rsidRPr="00B50B2C" w:rsidRDefault="00B56262" w:rsidP="00E03876">
      <w:pPr>
        <w:pStyle w:val="Caption"/>
        <w:jc w:val="center"/>
      </w:pPr>
      <w:bookmarkStart w:id="30" w:name="_Ref97824882"/>
      <w:r w:rsidRPr="00B50B2C">
        <w:t xml:space="preserve">Table </w:t>
      </w:r>
      <w:r w:rsidR="0016665A">
        <w:fldChar w:fldCharType="begin"/>
      </w:r>
      <w:r w:rsidR="0016665A">
        <w:instrText xml:space="preserve"> SEQ Table \* ARABIC </w:instrText>
      </w:r>
      <w:r w:rsidR="0016665A">
        <w:fldChar w:fldCharType="separate"/>
      </w:r>
      <w:r w:rsidRPr="00B50B2C">
        <w:rPr>
          <w:noProof/>
        </w:rPr>
        <w:t>2</w:t>
      </w:r>
      <w:r w:rsidR="0016665A">
        <w:rPr>
          <w:noProof/>
        </w:rPr>
        <w:fldChar w:fldCharType="end"/>
      </w:r>
      <w:bookmarkEnd w:id="30"/>
      <w:r w:rsidRPr="00B50B2C">
        <w:t>: IORP II Fit &amp; Proper requirements</w:t>
      </w:r>
    </w:p>
    <w:p w14:paraId="3D5F3CB9" w14:textId="21127491" w:rsidR="00192316" w:rsidRPr="00B50B2C" w:rsidRDefault="009E2ADB">
      <w:pPr>
        <w:sectPr w:rsidR="00192316" w:rsidRPr="00B50B2C" w:rsidSect="00192316">
          <w:pgSz w:w="16838" w:h="11906" w:orient="landscape"/>
          <w:pgMar w:top="1440" w:right="1440" w:bottom="1440" w:left="1440" w:header="708" w:footer="708" w:gutter="0"/>
          <w:cols w:space="708"/>
          <w:docGrid w:linePitch="360"/>
        </w:sectPr>
      </w:pPr>
      <w:r w:rsidRPr="00B50B2C">
        <w:br w:type="page"/>
      </w:r>
    </w:p>
    <w:p w14:paraId="0E73DF1B" w14:textId="77777777" w:rsidR="009E2ADB" w:rsidRPr="00B50B2C" w:rsidRDefault="009E2ADB">
      <w:pPr>
        <w:rPr>
          <w:rFonts w:asciiTheme="majorHAnsi" w:eastAsiaTheme="majorEastAsia" w:hAnsiTheme="majorHAnsi" w:cstheme="majorBidi"/>
          <w:color w:val="2F5496" w:themeColor="accent1" w:themeShade="BF"/>
          <w:sz w:val="26"/>
          <w:szCs w:val="26"/>
        </w:rPr>
      </w:pPr>
    </w:p>
    <w:p w14:paraId="354BF7DA" w14:textId="77777777" w:rsidR="009E2ADB" w:rsidRPr="00B50B2C" w:rsidRDefault="00EE46ED" w:rsidP="00EE46ED">
      <w:pPr>
        <w:pStyle w:val="Heading2"/>
      </w:pPr>
      <w:bookmarkStart w:id="31" w:name="_Toc98928164"/>
      <w:r w:rsidRPr="00B50B2C">
        <w:t>Accounting</w:t>
      </w:r>
      <w:bookmarkEnd w:id="31"/>
      <w:r w:rsidRPr="00B50B2C">
        <w:t xml:space="preserve"> </w:t>
      </w:r>
    </w:p>
    <w:p w14:paraId="249CB462" w14:textId="77777777" w:rsidR="00F421F2" w:rsidRPr="00B50B2C" w:rsidRDefault="009E2ADB" w:rsidP="00EE46ED">
      <w:pPr>
        <w:pStyle w:val="Heading2"/>
      </w:pPr>
      <w:bookmarkStart w:id="32" w:name="_Toc98928165"/>
      <w:r w:rsidRPr="00B50B2C">
        <w:t>Performance reporting</w:t>
      </w:r>
      <w:bookmarkEnd w:id="32"/>
    </w:p>
    <w:p w14:paraId="1FC7207B" w14:textId="7767579D" w:rsidR="00CA5C5C" w:rsidRDefault="00CA5C5C" w:rsidP="00CA5C5C">
      <w:pPr>
        <w:pStyle w:val="Heading2"/>
      </w:pPr>
      <w:bookmarkStart w:id="33" w:name="_Toc98928166"/>
      <w:commentRangeStart w:id="34"/>
      <w:r w:rsidRPr="00B50B2C">
        <w:t>GDPR</w:t>
      </w:r>
      <w:commentRangeEnd w:id="34"/>
      <w:r w:rsidRPr="00B50B2C">
        <w:rPr>
          <w:rStyle w:val="CommentReference"/>
        </w:rPr>
        <w:commentReference w:id="34"/>
      </w:r>
      <w:bookmarkEnd w:id="33"/>
    </w:p>
    <w:p w14:paraId="7173D25E" w14:textId="6B8FAB64" w:rsidR="00AF03FA" w:rsidRPr="00B50B2C" w:rsidRDefault="00AF03FA" w:rsidP="00AF03FA">
      <w:pPr>
        <w:pStyle w:val="Heading2"/>
      </w:pPr>
      <w:bookmarkStart w:id="35" w:name="_Toc98928167"/>
      <w:r>
        <w:t>SFDR</w:t>
      </w:r>
      <w:bookmarkEnd w:id="35"/>
    </w:p>
    <w:p w14:paraId="0DF87E3F" w14:textId="02C3418B" w:rsidR="00AF03FA" w:rsidRPr="00AF03FA" w:rsidRDefault="00AF03FA" w:rsidP="00AF03FA">
      <w:r>
        <w:t xml:space="preserve">The working group checked for any mention to fit and proper requirements in the </w:t>
      </w:r>
      <w:r w:rsidRPr="00AF03FA">
        <w:t xml:space="preserve">SFDR </w:t>
      </w:r>
      <w:r>
        <w:t xml:space="preserve">(sustainable finance disclosure regulation) </w:t>
      </w:r>
      <w:r w:rsidRPr="00AF03FA">
        <w:t xml:space="preserve">and </w:t>
      </w:r>
      <w:r>
        <w:t>hasn’t found any requirements and/or information.</w:t>
      </w:r>
    </w:p>
    <w:p w14:paraId="0FDA1378" w14:textId="7F8A1311" w:rsidR="00CA5C5C" w:rsidRPr="00B50B2C" w:rsidRDefault="00CA5C5C" w:rsidP="00CA5C5C">
      <w:pPr>
        <w:pStyle w:val="Heading2"/>
      </w:pPr>
      <w:bookmarkStart w:id="36" w:name="_Toc98928168"/>
      <w:r w:rsidRPr="00B50B2C">
        <w:t>PEPP</w:t>
      </w:r>
      <w:bookmarkEnd w:id="36"/>
    </w:p>
    <w:p w14:paraId="41BCBE70" w14:textId="77777777" w:rsidR="00255C81" w:rsidRDefault="00AA456C" w:rsidP="00EE46ED">
      <w:pPr>
        <w:pStyle w:val="Heading2"/>
      </w:pPr>
      <w:bookmarkStart w:id="37" w:name="_Toc98928169"/>
      <w:r w:rsidRPr="00AA456C">
        <w:t>PROPOSALS FO​​R A RELEVANT AND DYNAMIC EU SUSTAINABILITY REPORTING STANDARD-SETTING</w:t>
      </w:r>
      <w:bookmarkEnd w:id="37"/>
    </w:p>
    <w:p w14:paraId="5A0973DA" w14:textId="1B416691" w:rsidR="004D4FFE" w:rsidRPr="00B50B2C" w:rsidRDefault="00255C81" w:rsidP="00255C81">
      <w:pPr>
        <w:jc w:val="both"/>
        <w:rPr>
          <w:sz w:val="32"/>
          <w:szCs w:val="32"/>
        </w:rPr>
      </w:pPr>
      <w:commentRangeStart w:id="38"/>
      <w:r w:rsidRPr="00255C81">
        <w:t>​​On 25 June 2020</w:t>
      </w:r>
      <w:r>
        <w:t>,</w:t>
      </w:r>
      <w:r w:rsidRPr="00255C81">
        <w:t xml:space="preserve"> the European Commission issued a request for technical advice mandating EFRAG to undertake preparatory work for the elaboration of possible EU non-financial reporting standards in a revised EU Non-Financial Reporting Directive.​​​​​ The final report of the Task Force proposes a roadmap for the </w:t>
      </w:r>
      <w:r>
        <w:t xml:space="preserve">development </w:t>
      </w:r>
      <w:r w:rsidRPr="00255C81">
        <w:t>of a comprehensive set of EU sustainability reporting standards</w:t>
      </w:r>
      <w:r>
        <w:t xml:space="preserve">. </w:t>
      </w:r>
      <w:commentRangeEnd w:id="38"/>
      <w:r>
        <w:rPr>
          <w:rStyle w:val="CommentReference"/>
        </w:rPr>
        <w:commentReference w:id="38"/>
      </w:r>
      <w:r w:rsidR="004D4FFE" w:rsidRPr="00B50B2C">
        <w:br w:type="page"/>
      </w:r>
    </w:p>
    <w:p w14:paraId="2B39012F" w14:textId="061C709F" w:rsidR="004D4FFE" w:rsidRPr="00B50B2C" w:rsidRDefault="004D4FFE" w:rsidP="004D4FFE">
      <w:pPr>
        <w:pStyle w:val="Heading1"/>
      </w:pPr>
      <w:bookmarkStart w:id="39" w:name="_Toc98928170"/>
      <w:r w:rsidRPr="00B50B2C">
        <w:lastRenderedPageBreak/>
        <w:t>How do we ensure that actuarial work is subject to “Fit and Proper” requirements</w:t>
      </w:r>
      <w:bookmarkEnd w:id="39"/>
    </w:p>
    <w:p w14:paraId="1C03EC02" w14:textId="674B58AD" w:rsidR="004D4FFE" w:rsidRPr="00B50B2C" w:rsidRDefault="002A20FF" w:rsidP="002A20FF">
      <w:pPr>
        <w:pStyle w:val="Heading2"/>
      </w:pPr>
      <w:bookmarkStart w:id="40" w:name="_Toc98928171"/>
      <w:r w:rsidRPr="00B50B2C">
        <w:t>Systemic actuarial activity</w:t>
      </w:r>
      <w:bookmarkEnd w:id="40"/>
    </w:p>
    <w:p w14:paraId="5095D3AA" w14:textId="0F045EFE" w:rsidR="002A20FF" w:rsidRPr="00B50B2C" w:rsidRDefault="002A20FF" w:rsidP="002A20FF">
      <w:r w:rsidRPr="00B50B2C">
        <w:t>Activity is</w:t>
      </w:r>
      <w:r w:rsidR="00955800" w:rsidRPr="00B50B2C">
        <w:t xml:space="preserve"> </w:t>
      </w:r>
      <w:r w:rsidR="00642217" w:rsidRPr="00B50B2C">
        <w:t>already</w:t>
      </w:r>
      <w:r w:rsidRPr="00B50B2C">
        <w:t xml:space="preserve"> regulated and controlled and </w:t>
      </w:r>
      <w:r w:rsidR="00955800" w:rsidRPr="00B50B2C">
        <w:t>approved/reviewed</w:t>
      </w:r>
      <w:r w:rsidRPr="00B50B2C">
        <w:t xml:space="preserve"> by a person (e.g. SII). This person needs</w:t>
      </w:r>
      <w:r w:rsidR="00955800" w:rsidRPr="00B50B2C">
        <w:t xml:space="preserve"> to be</w:t>
      </w:r>
      <w:r w:rsidRPr="00B50B2C">
        <w:t xml:space="preserve"> “Fit and Proper”. How can we </w:t>
      </w:r>
      <w:r w:rsidR="00955800" w:rsidRPr="00B50B2C">
        <w:t>promote</w:t>
      </w:r>
      <w:r w:rsidRPr="00B50B2C">
        <w:t xml:space="preserve"> actuaries </w:t>
      </w:r>
      <w:r w:rsidR="00955800" w:rsidRPr="00B50B2C">
        <w:t xml:space="preserve">to be recognized as </w:t>
      </w:r>
      <w:r w:rsidRPr="00B50B2C">
        <w:t>“Fit and Proper” automatically.</w:t>
      </w:r>
    </w:p>
    <w:p w14:paraId="3D098CDB" w14:textId="6FCB5A12" w:rsidR="002A20FF" w:rsidRPr="00B50B2C" w:rsidRDefault="002A20FF" w:rsidP="002A20FF">
      <w:pPr>
        <w:pStyle w:val="Heading2"/>
      </w:pPr>
      <w:bookmarkStart w:id="41" w:name="_Toc98928172"/>
      <w:r w:rsidRPr="00B50B2C">
        <w:t>Non-systemic actuarial activity</w:t>
      </w:r>
      <w:bookmarkEnd w:id="41"/>
    </w:p>
    <w:p w14:paraId="3FCD8A30" w14:textId="21AD0130" w:rsidR="00C14B7F" w:rsidRPr="00B50B2C" w:rsidRDefault="002A20FF" w:rsidP="0081536D">
      <w:r w:rsidRPr="00B50B2C">
        <w:t xml:space="preserve">For these activities, there is a challenge as actuaries have to follow the CoC, CPD, etc. and other professionals </w:t>
      </w:r>
      <w:r w:rsidR="00AA456C">
        <w:t xml:space="preserve">do </w:t>
      </w:r>
      <w:r w:rsidRPr="00B50B2C">
        <w:t>not.</w:t>
      </w:r>
    </w:p>
    <w:p w14:paraId="07324E03" w14:textId="55BDD2AE" w:rsidR="0081536D" w:rsidRPr="00B50B2C" w:rsidRDefault="0081536D" w:rsidP="0081536D">
      <w:pPr>
        <w:pStyle w:val="Heading1"/>
      </w:pPr>
      <w:bookmarkStart w:id="42" w:name="_Toc98928173"/>
      <w:r w:rsidRPr="00B50B2C">
        <w:t>Appendix on definition of latest techniques</w:t>
      </w:r>
      <w:bookmarkEnd w:id="42"/>
    </w:p>
    <w:sectPr w:rsidR="0081536D" w:rsidRPr="00B50B2C">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Christophe Heck" w:date="2022-03-23T09:40:00Z" w:initials="CH">
    <w:p w14:paraId="33811451" w14:textId="77777777" w:rsidR="002447D4" w:rsidRDefault="002447D4" w:rsidP="008A588F">
      <w:pPr>
        <w:pStyle w:val="CommentText"/>
      </w:pPr>
      <w:r>
        <w:rPr>
          <w:rStyle w:val="CommentReference"/>
        </w:rPr>
        <w:annotationRef/>
      </w:r>
      <w:r>
        <w:t>To be added when report being finalised.</w:t>
      </w:r>
    </w:p>
  </w:comment>
  <w:comment w:id="18" w:author="Christophe Heck" w:date="2022-03-21T10:58:00Z" w:initials="CH">
    <w:p w14:paraId="49C703CE" w14:textId="77777777" w:rsidR="002447D4" w:rsidRDefault="002718A0" w:rsidP="000D652F">
      <w:pPr>
        <w:pStyle w:val="CommentText"/>
      </w:pPr>
      <w:r>
        <w:rPr>
          <w:rStyle w:val="CommentReference"/>
        </w:rPr>
        <w:annotationRef/>
      </w:r>
      <w:r w:rsidR="002447D4">
        <w:t>Question to ProfC: does it make sense and define next steps (use of extraction tool) and volunteers.</w:t>
      </w:r>
    </w:p>
  </w:comment>
  <w:comment w:id="28" w:author="Christophe Heck" w:date="2022-03-10T17:52:00Z" w:initials="CH">
    <w:p w14:paraId="7CB486AE" w14:textId="72E9CC86" w:rsidR="007E1C24" w:rsidRDefault="007E1C24" w:rsidP="00DE379F">
      <w:pPr>
        <w:pStyle w:val="CommentText"/>
      </w:pPr>
      <w:r>
        <w:rPr>
          <w:rStyle w:val="CommentReference"/>
        </w:rPr>
        <w:annotationRef/>
      </w:r>
      <w:r>
        <w:t>Any better phrasing or reference?</w:t>
      </w:r>
    </w:p>
  </w:comment>
  <w:comment w:id="29" w:author="Christophe Heck" w:date="2022-03-10T18:15:00Z" w:initials="CH">
    <w:p w14:paraId="1B622960" w14:textId="77777777" w:rsidR="00395C51" w:rsidRDefault="00395C51" w:rsidP="00B32C04">
      <w:pPr>
        <w:pStyle w:val="CommentText"/>
      </w:pPr>
      <w:r>
        <w:rPr>
          <w:rStyle w:val="CommentReference"/>
        </w:rPr>
        <w:annotationRef/>
      </w:r>
      <w:r>
        <w:t>Please review.</w:t>
      </w:r>
    </w:p>
  </w:comment>
  <w:comment w:id="34" w:author="christophe.heck" w:date="2022-03-16T17:51:00Z" w:initials="ch">
    <w:p w14:paraId="18166F0A" w14:textId="16A35595" w:rsidR="515C78A4" w:rsidRDefault="515C78A4">
      <w:pPr>
        <w:pStyle w:val="CommentText"/>
      </w:pPr>
      <w:r>
        <w:t>No Fit and Proper requirement. If a CDO is a Board Member then the Fit and Proper requirements for Board Members apply. Could be an interesting discussion point to raise with European Institutions.</w:t>
      </w:r>
      <w:r>
        <w:rPr>
          <w:rStyle w:val="CommentReference"/>
        </w:rPr>
        <w:annotationRef/>
      </w:r>
    </w:p>
  </w:comment>
  <w:comment w:id="38" w:author="Christophe Heck" w:date="2022-03-23T09:22:00Z" w:initials="CH">
    <w:p w14:paraId="76A529E3" w14:textId="77777777" w:rsidR="00255C81" w:rsidRDefault="00255C81" w:rsidP="00085A60">
      <w:pPr>
        <w:pStyle w:val="CommentText"/>
      </w:pPr>
      <w:r>
        <w:rPr>
          <w:rStyle w:val="CommentReference"/>
        </w:rPr>
        <w:annotationRef/>
      </w:r>
      <w:r>
        <w:t>Should the AAE and actuaries play a role under this framework and how?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811451" w15:done="0"/>
  <w15:commentEx w15:paraId="49C703CE" w15:done="0"/>
  <w15:commentEx w15:paraId="7CB486AE" w15:done="0"/>
  <w15:commentEx w15:paraId="1B622960" w15:done="0"/>
  <w15:commentEx w15:paraId="18166F0A" w15:done="0"/>
  <w15:commentEx w15:paraId="76A529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56996" w16cex:dateUtc="2022-03-23T08:40:00Z"/>
  <w16cex:commentExtensible w16cex:durableId="25E2D8CA" w16cex:dateUtc="2022-03-21T09:58:00Z"/>
  <w16cex:commentExtensible w16cex:durableId="25D4B94A" w16cex:dateUtc="2022-03-10T16:52:00Z"/>
  <w16cex:commentExtensible w16cex:durableId="25D4BEA5" w16cex:dateUtc="2022-03-10T17:15:00Z"/>
  <w16cex:commentExtensible w16cex:durableId="4420E39E" w16cex:dateUtc="2022-03-16T16:51:00Z"/>
  <w16cex:commentExtensible w16cex:durableId="25E56551" w16cex:dateUtc="2022-03-23T0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811451" w16cid:durableId="25E56996"/>
  <w16cid:commentId w16cid:paraId="49C703CE" w16cid:durableId="25E2D8CA"/>
  <w16cid:commentId w16cid:paraId="7CB486AE" w16cid:durableId="25D4B94A"/>
  <w16cid:commentId w16cid:paraId="1B622960" w16cid:durableId="25D4BEA5"/>
  <w16cid:commentId w16cid:paraId="18166F0A" w16cid:durableId="4420E39E"/>
  <w16cid:commentId w16cid:paraId="76A529E3" w16cid:durableId="25E565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90CE5" w14:textId="77777777" w:rsidR="008E625A" w:rsidRDefault="008E625A" w:rsidP="00644393">
      <w:pPr>
        <w:spacing w:after="0" w:line="240" w:lineRule="auto"/>
      </w:pPr>
      <w:r>
        <w:separator/>
      </w:r>
    </w:p>
  </w:endnote>
  <w:endnote w:type="continuationSeparator" w:id="0">
    <w:p w14:paraId="2C35BDBC" w14:textId="77777777" w:rsidR="008E625A" w:rsidRDefault="008E625A" w:rsidP="00644393">
      <w:pPr>
        <w:spacing w:after="0" w:line="240" w:lineRule="auto"/>
      </w:pPr>
      <w:r>
        <w:continuationSeparator/>
      </w:r>
    </w:p>
  </w:endnote>
  <w:endnote w:type="continuationNotice" w:id="1">
    <w:p w14:paraId="70C95ABC" w14:textId="77777777" w:rsidR="008E625A" w:rsidRDefault="008E62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CD7AB" w14:textId="77777777" w:rsidR="00644393" w:rsidRDefault="006443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C2546" w14:textId="77777777" w:rsidR="00644393" w:rsidRDefault="006443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9FB37" w14:textId="77777777" w:rsidR="00644393" w:rsidRDefault="006443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919C3" w14:textId="77777777" w:rsidR="008E625A" w:rsidRDefault="008E625A" w:rsidP="00644393">
      <w:pPr>
        <w:spacing w:after="0" w:line="240" w:lineRule="auto"/>
      </w:pPr>
      <w:r>
        <w:separator/>
      </w:r>
    </w:p>
  </w:footnote>
  <w:footnote w:type="continuationSeparator" w:id="0">
    <w:p w14:paraId="4B0E61C9" w14:textId="77777777" w:rsidR="008E625A" w:rsidRDefault="008E625A" w:rsidP="00644393">
      <w:pPr>
        <w:spacing w:after="0" w:line="240" w:lineRule="auto"/>
      </w:pPr>
      <w:r>
        <w:continuationSeparator/>
      </w:r>
    </w:p>
  </w:footnote>
  <w:footnote w:type="continuationNotice" w:id="1">
    <w:p w14:paraId="471C181A" w14:textId="77777777" w:rsidR="008E625A" w:rsidRDefault="008E62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F873" w14:textId="77777777" w:rsidR="00644393" w:rsidRDefault="006443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3036390"/>
      <w:docPartObj>
        <w:docPartGallery w:val="Watermarks"/>
        <w:docPartUnique/>
      </w:docPartObj>
    </w:sdtPr>
    <w:sdtEndPr/>
    <w:sdtContent>
      <w:p w14:paraId="2B8E3A6B" w14:textId="00979FAD" w:rsidR="00644393" w:rsidRDefault="0016665A">
        <w:pPr>
          <w:pStyle w:val="Header"/>
        </w:pPr>
        <w:r>
          <w:rPr>
            <w:noProof/>
          </w:rPr>
          <w:pict w14:anchorId="7F7E81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F07AF" w14:textId="77777777" w:rsidR="00644393" w:rsidRDefault="006443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69E4"/>
    <w:multiLevelType w:val="hybridMultilevel"/>
    <w:tmpl w:val="ADB6958C"/>
    <w:lvl w:ilvl="0" w:tplc="9318957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955229"/>
    <w:multiLevelType w:val="hybridMultilevel"/>
    <w:tmpl w:val="95461F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086804"/>
    <w:multiLevelType w:val="hybridMultilevel"/>
    <w:tmpl w:val="0B4E2360"/>
    <w:lvl w:ilvl="0" w:tplc="20000005">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BF55ED7"/>
    <w:multiLevelType w:val="hybridMultilevel"/>
    <w:tmpl w:val="3D44C27E"/>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D2A343A"/>
    <w:multiLevelType w:val="hybridMultilevel"/>
    <w:tmpl w:val="B9628920"/>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0D6F14AF"/>
    <w:multiLevelType w:val="hybridMultilevel"/>
    <w:tmpl w:val="95461F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EF16173"/>
    <w:multiLevelType w:val="hybridMultilevel"/>
    <w:tmpl w:val="82380FC2"/>
    <w:lvl w:ilvl="0" w:tplc="0807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20079A"/>
    <w:multiLevelType w:val="hybridMultilevel"/>
    <w:tmpl w:val="7C50A302"/>
    <w:lvl w:ilvl="0" w:tplc="20000005">
      <w:start w:val="1"/>
      <w:numFmt w:val="bullet"/>
      <w:lvlText w:val=""/>
      <w:lvlJc w:val="left"/>
      <w:pPr>
        <w:ind w:left="1080" w:hanging="360"/>
      </w:pPr>
      <w:rPr>
        <w:rFonts w:ascii="Wingdings" w:hAnsi="Wingdings"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8" w15:restartNumberingAfterBreak="0">
    <w:nsid w:val="24B26D05"/>
    <w:multiLevelType w:val="hybridMultilevel"/>
    <w:tmpl w:val="415CBE14"/>
    <w:lvl w:ilvl="0" w:tplc="200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9125CAC"/>
    <w:multiLevelType w:val="hybridMultilevel"/>
    <w:tmpl w:val="0C08C8C6"/>
    <w:lvl w:ilvl="0" w:tplc="F230CBAE">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380C78"/>
    <w:multiLevelType w:val="hybridMultilevel"/>
    <w:tmpl w:val="3CB66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560A89"/>
    <w:multiLevelType w:val="hybridMultilevel"/>
    <w:tmpl w:val="B0983D84"/>
    <w:lvl w:ilvl="0" w:tplc="0809000F">
      <w:start w:val="1"/>
      <w:numFmt w:val="decimal"/>
      <w:lvlText w:val="%1."/>
      <w:lvlJc w:val="left"/>
      <w:pPr>
        <w:ind w:left="765" w:hanging="360"/>
      </w:pPr>
    </w:lvl>
    <w:lvl w:ilvl="1" w:tplc="08090019">
      <w:start w:val="1"/>
      <w:numFmt w:val="lowerLetter"/>
      <w:lvlText w:val="%2."/>
      <w:lvlJc w:val="left"/>
      <w:pPr>
        <w:ind w:left="1485" w:hanging="360"/>
      </w:pPr>
    </w:lvl>
    <w:lvl w:ilvl="2" w:tplc="0809001B">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2" w15:restartNumberingAfterBreak="0">
    <w:nsid w:val="5D501F11"/>
    <w:multiLevelType w:val="hybridMultilevel"/>
    <w:tmpl w:val="50F2EAC6"/>
    <w:lvl w:ilvl="0" w:tplc="0807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36E1F23"/>
    <w:multiLevelType w:val="hybridMultilevel"/>
    <w:tmpl w:val="5BD2F8BE"/>
    <w:lvl w:ilvl="0" w:tplc="F230CBAE">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7"/>
  </w:num>
  <w:num w:numId="5">
    <w:abstractNumId w:val="5"/>
  </w:num>
  <w:num w:numId="6">
    <w:abstractNumId w:val="11"/>
  </w:num>
  <w:num w:numId="7">
    <w:abstractNumId w:val="10"/>
  </w:num>
  <w:num w:numId="8">
    <w:abstractNumId w:val="13"/>
  </w:num>
  <w:num w:numId="9">
    <w:abstractNumId w:val="9"/>
  </w:num>
  <w:num w:numId="10">
    <w:abstractNumId w:val="12"/>
  </w:num>
  <w:num w:numId="11">
    <w:abstractNumId w:val="6"/>
  </w:num>
  <w:num w:numId="12">
    <w:abstractNumId w:val="0"/>
  </w:num>
  <w:num w:numId="13">
    <w:abstractNumId w:val="1"/>
  </w:num>
  <w:num w:numId="1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ophe Heck">
    <w15:presenceInfo w15:providerId="Windows Live" w15:userId="5c5518f5e2b22698"/>
  </w15:person>
  <w15:person w15:author="christophe.heck">
    <w15:presenceInfo w15:providerId="AD" w15:userId="S::christophe.heck_gmail.com#ext#@actuaryeu.onmicrosoft.com::a8b12208-c983-48a1-9fd5-9093ed31bb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7F"/>
    <w:rsid w:val="00001708"/>
    <w:rsid w:val="000132CA"/>
    <w:rsid w:val="00015536"/>
    <w:rsid w:val="00030C37"/>
    <w:rsid w:val="00033512"/>
    <w:rsid w:val="00036090"/>
    <w:rsid w:val="00043879"/>
    <w:rsid w:val="00052DFD"/>
    <w:rsid w:val="00057B32"/>
    <w:rsid w:val="00061313"/>
    <w:rsid w:val="0006700E"/>
    <w:rsid w:val="000670C8"/>
    <w:rsid w:val="00070812"/>
    <w:rsid w:val="00071FBE"/>
    <w:rsid w:val="00073A12"/>
    <w:rsid w:val="000862C0"/>
    <w:rsid w:val="00090D20"/>
    <w:rsid w:val="000B1E6E"/>
    <w:rsid w:val="000B3CB5"/>
    <w:rsid w:val="000B40E1"/>
    <w:rsid w:val="000C4117"/>
    <w:rsid w:val="000C413B"/>
    <w:rsid w:val="000C629D"/>
    <w:rsid w:val="000D3BE8"/>
    <w:rsid w:val="000D58A5"/>
    <w:rsid w:val="000E15AD"/>
    <w:rsid w:val="000F0C95"/>
    <w:rsid w:val="000F3951"/>
    <w:rsid w:val="000F3D25"/>
    <w:rsid w:val="000F6AE9"/>
    <w:rsid w:val="0010428B"/>
    <w:rsid w:val="001044F6"/>
    <w:rsid w:val="001127A4"/>
    <w:rsid w:val="00123A12"/>
    <w:rsid w:val="00123F80"/>
    <w:rsid w:val="00130EC9"/>
    <w:rsid w:val="00146316"/>
    <w:rsid w:val="00155E7D"/>
    <w:rsid w:val="001603A8"/>
    <w:rsid w:val="0016665A"/>
    <w:rsid w:val="00171B3B"/>
    <w:rsid w:val="00172805"/>
    <w:rsid w:val="001752B0"/>
    <w:rsid w:val="00175FFD"/>
    <w:rsid w:val="001765CC"/>
    <w:rsid w:val="00180F21"/>
    <w:rsid w:val="00192316"/>
    <w:rsid w:val="001A1199"/>
    <w:rsid w:val="001B12E7"/>
    <w:rsid w:val="001B5AC6"/>
    <w:rsid w:val="001D5DE3"/>
    <w:rsid w:val="001E0F30"/>
    <w:rsid w:val="001E239B"/>
    <w:rsid w:val="001E2E59"/>
    <w:rsid w:val="001E3864"/>
    <w:rsid w:val="001F34A5"/>
    <w:rsid w:val="001F3563"/>
    <w:rsid w:val="001F5DBB"/>
    <w:rsid w:val="002259E2"/>
    <w:rsid w:val="0023059E"/>
    <w:rsid w:val="002311AF"/>
    <w:rsid w:val="00232742"/>
    <w:rsid w:val="002367AE"/>
    <w:rsid w:val="002447D4"/>
    <w:rsid w:val="00245250"/>
    <w:rsid w:val="00245307"/>
    <w:rsid w:val="00247EA8"/>
    <w:rsid w:val="002504EA"/>
    <w:rsid w:val="00255C81"/>
    <w:rsid w:val="00256C06"/>
    <w:rsid w:val="00257664"/>
    <w:rsid w:val="00263D5B"/>
    <w:rsid w:val="00266403"/>
    <w:rsid w:val="00270F1A"/>
    <w:rsid w:val="00271204"/>
    <w:rsid w:val="002718A0"/>
    <w:rsid w:val="00273585"/>
    <w:rsid w:val="00274EBA"/>
    <w:rsid w:val="002756BB"/>
    <w:rsid w:val="00276B81"/>
    <w:rsid w:val="00283392"/>
    <w:rsid w:val="00296D87"/>
    <w:rsid w:val="002A20FF"/>
    <w:rsid w:val="002A27F3"/>
    <w:rsid w:val="002A5369"/>
    <w:rsid w:val="002A5FCC"/>
    <w:rsid w:val="002A62FB"/>
    <w:rsid w:val="002A79EB"/>
    <w:rsid w:val="002B28CE"/>
    <w:rsid w:val="002B462F"/>
    <w:rsid w:val="002B5D42"/>
    <w:rsid w:val="002C03DD"/>
    <w:rsid w:val="002C33D0"/>
    <w:rsid w:val="002C6862"/>
    <w:rsid w:val="002C7606"/>
    <w:rsid w:val="002D03CE"/>
    <w:rsid w:val="002D05B8"/>
    <w:rsid w:val="002D2174"/>
    <w:rsid w:val="002D39BE"/>
    <w:rsid w:val="002E1F18"/>
    <w:rsid w:val="002E3FFF"/>
    <w:rsid w:val="002F3007"/>
    <w:rsid w:val="002F4370"/>
    <w:rsid w:val="00310B6A"/>
    <w:rsid w:val="00321DD6"/>
    <w:rsid w:val="00327790"/>
    <w:rsid w:val="00333C4D"/>
    <w:rsid w:val="00334B3D"/>
    <w:rsid w:val="00336A72"/>
    <w:rsid w:val="00350953"/>
    <w:rsid w:val="00384371"/>
    <w:rsid w:val="00390D7C"/>
    <w:rsid w:val="00392A93"/>
    <w:rsid w:val="00395C51"/>
    <w:rsid w:val="00397AD3"/>
    <w:rsid w:val="00397EEA"/>
    <w:rsid w:val="003A03D8"/>
    <w:rsid w:val="003A0A0D"/>
    <w:rsid w:val="003A5077"/>
    <w:rsid w:val="003A5C0B"/>
    <w:rsid w:val="003B150F"/>
    <w:rsid w:val="003B6E6D"/>
    <w:rsid w:val="003B7697"/>
    <w:rsid w:val="003D6A15"/>
    <w:rsid w:val="003E6820"/>
    <w:rsid w:val="003E6AF9"/>
    <w:rsid w:val="003F2173"/>
    <w:rsid w:val="004039E3"/>
    <w:rsid w:val="00416647"/>
    <w:rsid w:val="004255DD"/>
    <w:rsid w:val="0043028F"/>
    <w:rsid w:val="00431E90"/>
    <w:rsid w:val="004360A0"/>
    <w:rsid w:val="0043724A"/>
    <w:rsid w:val="00456778"/>
    <w:rsid w:val="00456E3E"/>
    <w:rsid w:val="00470F4C"/>
    <w:rsid w:val="00472754"/>
    <w:rsid w:val="00475FB7"/>
    <w:rsid w:val="00477E35"/>
    <w:rsid w:val="00480530"/>
    <w:rsid w:val="00486522"/>
    <w:rsid w:val="004867C6"/>
    <w:rsid w:val="004919DC"/>
    <w:rsid w:val="004930B8"/>
    <w:rsid w:val="0049322D"/>
    <w:rsid w:val="00495E1C"/>
    <w:rsid w:val="004D0B19"/>
    <w:rsid w:val="004D1B62"/>
    <w:rsid w:val="004D3D69"/>
    <w:rsid w:val="004D4FFE"/>
    <w:rsid w:val="004D67F6"/>
    <w:rsid w:val="004D7748"/>
    <w:rsid w:val="004F1E15"/>
    <w:rsid w:val="004F3F1F"/>
    <w:rsid w:val="00503826"/>
    <w:rsid w:val="00506F96"/>
    <w:rsid w:val="0051539F"/>
    <w:rsid w:val="0051559F"/>
    <w:rsid w:val="0053035C"/>
    <w:rsid w:val="00534796"/>
    <w:rsid w:val="0054100B"/>
    <w:rsid w:val="00551FD3"/>
    <w:rsid w:val="00563C40"/>
    <w:rsid w:val="00567485"/>
    <w:rsid w:val="0058131A"/>
    <w:rsid w:val="00582EA3"/>
    <w:rsid w:val="00593233"/>
    <w:rsid w:val="00593729"/>
    <w:rsid w:val="00594B08"/>
    <w:rsid w:val="005A5464"/>
    <w:rsid w:val="005A5F7E"/>
    <w:rsid w:val="005A6840"/>
    <w:rsid w:val="005B38D1"/>
    <w:rsid w:val="005B43D1"/>
    <w:rsid w:val="005B66C2"/>
    <w:rsid w:val="005C48B9"/>
    <w:rsid w:val="005D3C80"/>
    <w:rsid w:val="005D4AE7"/>
    <w:rsid w:val="005D6FB4"/>
    <w:rsid w:val="005E4216"/>
    <w:rsid w:val="005F356A"/>
    <w:rsid w:val="00617512"/>
    <w:rsid w:val="006236A2"/>
    <w:rsid w:val="0062488C"/>
    <w:rsid w:val="0062599D"/>
    <w:rsid w:val="006307D7"/>
    <w:rsid w:val="00642217"/>
    <w:rsid w:val="00644393"/>
    <w:rsid w:val="00646F17"/>
    <w:rsid w:val="00647BD2"/>
    <w:rsid w:val="00657832"/>
    <w:rsid w:val="00666861"/>
    <w:rsid w:val="00667FF5"/>
    <w:rsid w:val="00671B02"/>
    <w:rsid w:val="00673A03"/>
    <w:rsid w:val="00682FE9"/>
    <w:rsid w:val="0068389F"/>
    <w:rsid w:val="00684BD8"/>
    <w:rsid w:val="00685918"/>
    <w:rsid w:val="006B01FA"/>
    <w:rsid w:val="006D30D1"/>
    <w:rsid w:val="006D43B3"/>
    <w:rsid w:val="006E1B5B"/>
    <w:rsid w:val="006E7EC8"/>
    <w:rsid w:val="006F337B"/>
    <w:rsid w:val="0070268C"/>
    <w:rsid w:val="00705974"/>
    <w:rsid w:val="00705C41"/>
    <w:rsid w:val="00707010"/>
    <w:rsid w:val="00707E93"/>
    <w:rsid w:val="00710CB0"/>
    <w:rsid w:val="00713FD0"/>
    <w:rsid w:val="00722CAF"/>
    <w:rsid w:val="00722D59"/>
    <w:rsid w:val="00723760"/>
    <w:rsid w:val="00733196"/>
    <w:rsid w:val="007468D9"/>
    <w:rsid w:val="007609C0"/>
    <w:rsid w:val="00761A85"/>
    <w:rsid w:val="0076656C"/>
    <w:rsid w:val="00776DB3"/>
    <w:rsid w:val="007806DF"/>
    <w:rsid w:val="00784B21"/>
    <w:rsid w:val="00793B22"/>
    <w:rsid w:val="00795637"/>
    <w:rsid w:val="007A3BEE"/>
    <w:rsid w:val="007A4A99"/>
    <w:rsid w:val="007B43B1"/>
    <w:rsid w:val="007C2570"/>
    <w:rsid w:val="007C4BAE"/>
    <w:rsid w:val="007D0DA0"/>
    <w:rsid w:val="007D6D57"/>
    <w:rsid w:val="007D6DA1"/>
    <w:rsid w:val="007E0929"/>
    <w:rsid w:val="007E1C24"/>
    <w:rsid w:val="007E2FC2"/>
    <w:rsid w:val="007F230F"/>
    <w:rsid w:val="007F3721"/>
    <w:rsid w:val="008003B5"/>
    <w:rsid w:val="00811A2C"/>
    <w:rsid w:val="00813408"/>
    <w:rsid w:val="00813822"/>
    <w:rsid w:val="0081536D"/>
    <w:rsid w:val="00821492"/>
    <w:rsid w:val="008225EA"/>
    <w:rsid w:val="00825177"/>
    <w:rsid w:val="00826FDF"/>
    <w:rsid w:val="00831446"/>
    <w:rsid w:val="00831CE7"/>
    <w:rsid w:val="0083211C"/>
    <w:rsid w:val="00837470"/>
    <w:rsid w:val="00840685"/>
    <w:rsid w:val="008412FB"/>
    <w:rsid w:val="008559CF"/>
    <w:rsid w:val="00856950"/>
    <w:rsid w:val="00857F3F"/>
    <w:rsid w:val="00861685"/>
    <w:rsid w:val="008646A3"/>
    <w:rsid w:val="008874CE"/>
    <w:rsid w:val="008A0CDF"/>
    <w:rsid w:val="008B1217"/>
    <w:rsid w:val="008C0A89"/>
    <w:rsid w:val="008C6B97"/>
    <w:rsid w:val="008D439C"/>
    <w:rsid w:val="008D62F2"/>
    <w:rsid w:val="008E2C40"/>
    <w:rsid w:val="008E58DD"/>
    <w:rsid w:val="008E625A"/>
    <w:rsid w:val="008F10F4"/>
    <w:rsid w:val="008F36EF"/>
    <w:rsid w:val="00901351"/>
    <w:rsid w:val="00901A33"/>
    <w:rsid w:val="00903B03"/>
    <w:rsid w:val="00904D83"/>
    <w:rsid w:val="0092622C"/>
    <w:rsid w:val="00933C13"/>
    <w:rsid w:val="00942C25"/>
    <w:rsid w:val="00947D73"/>
    <w:rsid w:val="00953568"/>
    <w:rsid w:val="0095441A"/>
    <w:rsid w:val="0095568A"/>
    <w:rsid w:val="00955800"/>
    <w:rsid w:val="00961BF0"/>
    <w:rsid w:val="009632F7"/>
    <w:rsid w:val="00975582"/>
    <w:rsid w:val="00980B0A"/>
    <w:rsid w:val="009874C9"/>
    <w:rsid w:val="009A0131"/>
    <w:rsid w:val="009B3627"/>
    <w:rsid w:val="009C4096"/>
    <w:rsid w:val="009C4241"/>
    <w:rsid w:val="009C792B"/>
    <w:rsid w:val="009D5BDA"/>
    <w:rsid w:val="009E10C7"/>
    <w:rsid w:val="009E2ADB"/>
    <w:rsid w:val="009F6F6D"/>
    <w:rsid w:val="00A10917"/>
    <w:rsid w:val="00A12157"/>
    <w:rsid w:val="00A13318"/>
    <w:rsid w:val="00A17AAF"/>
    <w:rsid w:val="00A21C9B"/>
    <w:rsid w:val="00A357C5"/>
    <w:rsid w:val="00A43656"/>
    <w:rsid w:val="00A43EA4"/>
    <w:rsid w:val="00A476B1"/>
    <w:rsid w:val="00A556A7"/>
    <w:rsid w:val="00A64AD0"/>
    <w:rsid w:val="00A70761"/>
    <w:rsid w:val="00A8045C"/>
    <w:rsid w:val="00A82984"/>
    <w:rsid w:val="00A955CB"/>
    <w:rsid w:val="00AA4058"/>
    <w:rsid w:val="00AA456C"/>
    <w:rsid w:val="00AB239A"/>
    <w:rsid w:val="00AB44BE"/>
    <w:rsid w:val="00AB49BC"/>
    <w:rsid w:val="00AC0E69"/>
    <w:rsid w:val="00AC1CB0"/>
    <w:rsid w:val="00AD4BC9"/>
    <w:rsid w:val="00AD6ED6"/>
    <w:rsid w:val="00AF03FA"/>
    <w:rsid w:val="00AF278A"/>
    <w:rsid w:val="00AF4B7D"/>
    <w:rsid w:val="00AF6DA9"/>
    <w:rsid w:val="00AF7FD8"/>
    <w:rsid w:val="00B11E04"/>
    <w:rsid w:val="00B146BA"/>
    <w:rsid w:val="00B22645"/>
    <w:rsid w:val="00B30DDB"/>
    <w:rsid w:val="00B315A5"/>
    <w:rsid w:val="00B356EE"/>
    <w:rsid w:val="00B40685"/>
    <w:rsid w:val="00B430AA"/>
    <w:rsid w:val="00B503C3"/>
    <w:rsid w:val="00B50B2C"/>
    <w:rsid w:val="00B54444"/>
    <w:rsid w:val="00B56262"/>
    <w:rsid w:val="00B56B25"/>
    <w:rsid w:val="00B57DB3"/>
    <w:rsid w:val="00B6010E"/>
    <w:rsid w:val="00B7671B"/>
    <w:rsid w:val="00B96678"/>
    <w:rsid w:val="00B972F1"/>
    <w:rsid w:val="00BA04CA"/>
    <w:rsid w:val="00BA11E8"/>
    <w:rsid w:val="00BA3335"/>
    <w:rsid w:val="00BA3E0C"/>
    <w:rsid w:val="00BA699B"/>
    <w:rsid w:val="00BB19CB"/>
    <w:rsid w:val="00BC4F03"/>
    <w:rsid w:val="00BD070A"/>
    <w:rsid w:val="00BD6B63"/>
    <w:rsid w:val="00C10952"/>
    <w:rsid w:val="00C14208"/>
    <w:rsid w:val="00C14481"/>
    <w:rsid w:val="00C14B7F"/>
    <w:rsid w:val="00C1658C"/>
    <w:rsid w:val="00C20D21"/>
    <w:rsid w:val="00C21E26"/>
    <w:rsid w:val="00C26686"/>
    <w:rsid w:val="00C31EA8"/>
    <w:rsid w:val="00C364D5"/>
    <w:rsid w:val="00C40B6F"/>
    <w:rsid w:val="00C535C4"/>
    <w:rsid w:val="00C567B9"/>
    <w:rsid w:val="00C65568"/>
    <w:rsid w:val="00C70D1E"/>
    <w:rsid w:val="00C7379F"/>
    <w:rsid w:val="00C76C63"/>
    <w:rsid w:val="00C80F77"/>
    <w:rsid w:val="00C84980"/>
    <w:rsid w:val="00C920D1"/>
    <w:rsid w:val="00CA2035"/>
    <w:rsid w:val="00CA5532"/>
    <w:rsid w:val="00CA5C5C"/>
    <w:rsid w:val="00CA641C"/>
    <w:rsid w:val="00CA67F0"/>
    <w:rsid w:val="00CB334E"/>
    <w:rsid w:val="00CB7436"/>
    <w:rsid w:val="00CC3760"/>
    <w:rsid w:val="00CC4290"/>
    <w:rsid w:val="00CC714A"/>
    <w:rsid w:val="00CC739F"/>
    <w:rsid w:val="00CD0B08"/>
    <w:rsid w:val="00CD5230"/>
    <w:rsid w:val="00CD5537"/>
    <w:rsid w:val="00CE662C"/>
    <w:rsid w:val="00CE67D7"/>
    <w:rsid w:val="00CF01A5"/>
    <w:rsid w:val="00CF1FB2"/>
    <w:rsid w:val="00CF284E"/>
    <w:rsid w:val="00D12FCC"/>
    <w:rsid w:val="00D17E66"/>
    <w:rsid w:val="00D2126A"/>
    <w:rsid w:val="00D24B1F"/>
    <w:rsid w:val="00D30FC4"/>
    <w:rsid w:val="00D32C7D"/>
    <w:rsid w:val="00D35255"/>
    <w:rsid w:val="00D37547"/>
    <w:rsid w:val="00D408F5"/>
    <w:rsid w:val="00D52B43"/>
    <w:rsid w:val="00D53EBE"/>
    <w:rsid w:val="00D550B0"/>
    <w:rsid w:val="00D6236D"/>
    <w:rsid w:val="00D63908"/>
    <w:rsid w:val="00D72C80"/>
    <w:rsid w:val="00D73D02"/>
    <w:rsid w:val="00D75981"/>
    <w:rsid w:val="00D760C1"/>
    <w:rsid w:val="00D84FD9"/>
    <w:rsid w:val="00D91F56"/>
    <w:rsid w:val="00DA06F8"/>
    <w:rsid w:val="00DC2C29"/>
    <w:rsid w:val="00DC32CE"/>
    <w:rsid w:val="00DC6DB6"/>
    <w:rsid w:val="00DD2120"/>
    <w:rsid w:val="00DE0BF0"/>
    <w:rsid w:val="00DE1AB7"/>
    <w:rsid w:val="00DE6936"/>
    <w:rsid w:val="00DF7832"/>
    <w:rsid w:val="00E03876"/>
    <w:rsid w:val="00E211CF"/>
    <w:rsid w:val="00E220BE"/>
    <w:rsid w:val="00E255FC"/>
    <w:rsid w:val="00E27ED7"/>
    <w:rsid w:val="00E33995"/>
    <w:rsid w:val="00E33EFF"/>
    <w:rsid w:val="00E37808"/>
    <w:rsid w:val="00E44150"/>
    <w:rsid w:val="00E51F87"/>
    <w:rsid w:val="00E569DF"/>
    <w:rsid w:val="00E70707"/>
    <w:rsid w:val="00E8080F"/>
    <w:rsid w:val="00E84A53"/>
    <w:rsid w:val="00E8758D"/>
    <w:rsid w:val="00E87B77"/>
    <w:rsid w:val="00E9194B"/>
    <w:rsid w:val="00E959FB"/>
    <w:rsid w:val="00EA17A2"/>
    <w:rsid w:val="00EA669D"/>
    <w:rsid w:val="00EB4FAD"/>
    <w:rsid w:val="00EC1003"/>
    <w:rsid w:val="00EC5002"/>
    <w:rsid w:val="00ED38A6"/>
    <w:rsid w:val="00EE11C4"/>
    <w:rsid w:val="00EE46ED"/>
    <w:rsid w:val="00EF1C29"/>
    <w:rsid w:val="00EF6ED1"/>
    <w:rsid w:val="00F03E9A"/>
    <w:rsid w:val="00F108AF"/>
    <w:rsid w:val="00F12EF8"/>
    <w:rsid w:val="00F13EAA"/>
    <w:rsid w:val="00F1548C"/>
    <w:rsid w:val="00F27C08"/>
    <w:rsid w:val="00F310DC"/>
    <w:rsid w:val="00F3181C"/>
    <w:rsid w:val="00F340CD"/>
    <w:rsid w:val="00F41044"/>
    <w:rsid w:val="00F421F2"/>
    <w:rsid w:val="00F46FB7"/>
    <w:rsid w:val="00F53B96"/>
    <w:rsid w:val="00F54F20"/>
    <w:rsid w:val="00F703B8"/>
    <w:rsid w:val="00F70A6E"/>
    <w:rsid w:val="00F7167D"/>
    <w:rsid w:val="00F83193"/>
    <w:rsid w:val="00FA493E"/>
    <w:rsid w:val="00FA52CA"/>
    <w:rsid w:val="00FA6FA6"/>
    <w:rsid w:val="00FB23C5"/>
    <w:rsid w:val="00FB520C"/>
    <w:rsid w:val="00FC7460"/>
    <w:rsid w:val="00FD26CE"/>
    <w:rsid w:val="00FE1FAA"/>
    <w:rsid w:val="00FE384B"/>
    <w:rsid w:val="00FE3A4B"/>
    <w:rsid w:val="00FE48D6"/>
    <w:rsid w:val="00FE5A8B"/>
    <w:rsid w:val="00FF6784"/>
    <w:rsid w:val="00FF7F33"/>
    <w:rsid w:val="515C78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02AE4"/>
  <w15:chartTrackingRefBased/>
  <w15:docId w15:val="{9B8693A3-14DE-49F4-9D18-84BEF15A8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4B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D4F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5580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2447D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4B7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C14B7F"/>
    <w:pPr>
      <w:ind w:left="720"/>
      <w:contextualSpacing/>
    </w:pPr>
  </w:style>
  <w:style w:type="paragraph" w:styleId="NoSpacing">
    <w:name w:val="No Spacing"/>
    <w:uiPriority w:val="1"/>
    <w:qFormat/>
    <w:rsid w:val="00C14B7F"/>
    <w:pPr>
      <w:spacing w:after="0" w:line="240" w:lineRule="auto"/>
    </w:pPr>
  </w:style>
  <w:style w:type="character" w:customStyle="1" w:styleId="Heading2Char">
    <w:name w:val="Heading 2 Char"/>
    <w:basedOn w:val="DefaultParagraphFont"/>
    <w:link w:val="Heading2"/>
    <w:uiPriority w:val="9"/>
    <w:rsid w:val="004D4FFE"/>
    <w:rPr>
      <w:rFonts w:asciiTheme="majorHAnsi" w:eastAsiaTheme="majorEastAsia" w:hAnsiTheme="majorHAnsi" w:cstheme="majorBidi"/>
      <w:color w:val="2F5496" w:themeColor="accent1" w:themeShade="BF"/>
      <w:sz w:val="26"/>
      <w:szCs w:val="26"/>
    </w:rPr>
  </w:style>
  <w:style w:type="paragraph" w:styleId="Caption">
    <w:name w:val="caption"/>
    <w:basedOn w:val="Normal"/>
    <w:next w:val="Normal"/>
    <w:uiPriority w:val="35"/>
    <w:unhideWhenUsed/>
    <w:qFormat/>
    <w:rsid w:val="002A20FF"/>
    <w:pPr>
      <w:spacing w:after="200" w:line="240" w:lineRule="auto"/>
    </w:pPr>
    <w:rPr>
      <w:i/>
      <w:iCs/>
      <w:color w:val="44546A" w:themeColor="text2"/>
      <w:sz w:val="18"/>
      <w:szCs w:val="18"/>
    </w:rPr>
  </w:style>
  <w:style w:type="table" w:styleId="TableGrid">
    <w:name w:val="Table Grid"/>
    <w:basedOn w:val="TableNormal"/>
    <w:uiPriority w:val="39"/>
    <w:rsid w:val="002A2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A20FF"/>
    <w:rPr>
      <w:sz w:val="16"/>
      <w:szCs w:val="16"/>
    </w:rPr>
  </w:style>
  <w:style w:type="paragraph" w:styleId="CommentText">
    <w:name w:val="annotation text"/>
    <w:basedOn w:val="Normal"/>
    <w:link w:val="CommentTextChar"/>
    <w:uiPriority w:val="99"/>
    <w:unhideWhenUsed/>
    <w:rsid w:val="002A20FF"/>
    <w:pPr>
      <w:spacing w:line="240" w:lineRule="auto"/>
    </w:pPr>
    <w:rPr>
      <w:sz w:val="20"/>
      <w:szCs w:val="20"/>
    </w:rPr>
  </w:style>
  <w:style w:type="character" w:customStyle="1" w:styleId="CommentTextChar">
    <w:name w:val="Comment Text Char"/>
    <w:basedOn w:val="DefaultParagraphFont"/>
    <w:link w:val="CommentText"/>
    <w:uiPriority w:val="99"/>
    <w:rsid w:val="002A20FF"/>
    <w:rPr>
      <w:sz w:val="20"/>
      <w:szCs w:val="20"/>
    </w:rPr>
  </w:style>
  <w:style w:type="paragraph" w:styleId="CommentSubject">
    <w:name w:val="annotation subject"/>
    <w:basedOn w:val="CommentText"/>
    <w:next w:val="CommentText"/>
    <w:link w:val="CommentSubjectChar"/>
    <w:uiPriority w:val="99"/>
    <w:semiHidden/>
    <w:unhideWhenUsed/>
    <w:rsid w:val="002A20FF"/>
    <w:rPr>
      <w:b/>
      <w:bCs/>
    </w:rPr>
  </w:style>
  <w:style w:type="character" w:customStyle="1" w:styleId="CommentSubjectChar">
    <w:name w:val="Comment Subject Char"/>
    <w:basedOn w:val="CommentTextChar"/>
    <w:link w:val="CommentSubject"/>
    <w:uiPriority w:val="99"/>
    <w:semiHidden/>
    <w:rsid w:val="002A20FF"/>
    <w:rPr>
      <w:b/>
      <w:bCs/>
      <w:sz w:val="20"/>
      <w:szCs w:val="20"/>
    </w:rPr>
  </w:style>
  <w:style w:type="paragraph" w:styleId="TOCHeading">
    <w:name w:val="TOC Heading"/>
    <w:basedOn w:val="Heading1"/>
    <w:next w:val="Normal"/>
    <w:uiPriority w:val="39"/>
    <w:unhideWhenUsed/>
    <w:qFormat/>
    <w:rsid w:val="00955800"/>
    <w:pPr>
      <w:outlineLvl w:val="9"/>
    </w:pPr>
    <w:rPr>
      <w:lang w:val="en-US"/>
    </w:rPr>
  </w:style>
  <w:style w:type="paragraph" w:styleId="TOC1">
    <w:name w:val="toc 1"/>
    <w:basedOn w:val="Normal"/>
    <w:next w:val="Normal"/>
    <w:autoRedefine/>
    <w:uiPriority w:val="39"/>
    <w:unhideWhenUsed/>
    <w:rsid w:val="00955800"/>
    <w:pPr>
      <w:spacing w:after="100"/>
    </w:pPr>
  </w:style>
  <w:style w:type="paragraph" w:styleId="TOC2">
    <w:name w:val="toc 2"/>
    <w:basedOn w:val="Normal"/>
    <w:next w:val="Normal"/>
    <w:autoRedefine/>
    <w:uiPriority w:val="39"/>
    <w:unhideWhenUsed/>
    <w:rsid w:val="00955800"/>
    <w:pPr>
      <w:spacing w:after="100"/>
      <w:ind w:left="220"/>
    </w:pPr>
  </w:style>
  <w:style w:type="character" w:styleId="Hyperlink">
    <w:name w:val="Hyperlink"/>
    <w:basedOn w:val="DefaultParagraphFont"/>
    <w:uiPriority w:val="99"/>
    <w:unhideWhenUsed/>
    <w:rsid w:val="00955800"/>
    <w:rPr>
      <w:color w:val="0563C1" w:themeColor="hyperlink"/>
      <w:u w:val="single"/>
    </w:rPr>
  </w:style>
  <w:style w:type="character" w:customStyle="1" w:styleId="Heading3Char">
    <w:name w:val="Heading 3 Char"/>
    <w:basedOn w:val="DefaultParagraphFont"/>
    <w:link w:val="Heading3"/>
    <w:uiPriority w:val="9"/>
    <w:rsid w:val="00955800"/>
    <w:rPr>
      <w:rFonts w:asciiTheme="majorHAnsi" w:eastAsiaTheme="majorEastAsia" w:hAnsiTheme="majorHAnsi" w:cstheme="majorBidi"/>
      <w:color w:val="1F3763" w:themeColor="accent1" w:themeShade="7F"/>
      <w:sz w:val="24"/>
      <w:szCs w:val="24"/>
    </w:rPr>
  </w:style>
  <w:style w:type="table" w:styleId="GridTable1Light">
    <w:name w:val="Grid Table 1 Light"/>
    <w:basedOn w:val="TableNormal"/>
    <w:uiPriority w:val="46"/>
    <w:rsid w:val="0095580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OC3">
    <w:name w:val="toc 3"/>
    <w:basedOn w:val="Normal"/>
    <w:next w:val="Normal"/>
    <w:autoRedefine/>
    <w:uiPriority w:val="39"/>
    <w:unhideWhenUsed/>
    <w:rsid w:val="000C4117"/>
    <w:pPr>
      <w:spacing w:after="100"/>
      <w:ind w:left="440"/>
    </w:pPr>
  </w:style>
  <w:style w:type="paragraph" w:styleId="Header">
    <w:name w:val="header"/>
    <w:basedOn w:val="Normal"/>
    <w:link w:val="HeaderChar"/>
    <w:uiPriority w:val="99"/>
    <w:unhideWhenUsed/>
    <w:rsid w:val="006443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393"/>
  </w:style>
  <w:style w:type="paragraph" w:styleId="Footer">
    <w:name w:val="footer"/>
    <w:basedOn w:val="Normal"/>
    <w:link w:val="FooterChar"/>
    <w:uiPriority w:val="99"/>
    <w:unhideWhenUsed/>
    <w:rsid w:val="00644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393"/>
  </w:style>
  <w:style w:type="paragraph" w:styleId="Revision">
    <w:name w:val="Revision"/>
    <w:hidden/>
    <w:uiPriority w:val="99"/>
    <w:semiHidden/>
    <w:rsid w:val="0062599D"/>
    <w:pPr>
      <w:spacing w:after="0" w:line="240" w:lineRule="auto"/>
    </w:pPr>
  </w:style>
  <w:style w:type="paragraph" w:customStyle="1" w:styleId="CM1">
    <w:name w:val="CM1"/>
    <w:basedOn w:val="Normal"/>
    <w:next w:val="Normal"/>
    <w:uiPriority w:val="99"/>
    <w:rsid w:val="00CD5230"/>
    <w:pPr>
      <w:autoSpaceDE w:val="0"/>
      <w:autoSpaceDN w:val="0"/>
      <w:adjustRightInd w:val="0"/>
      <w:spacing w:after="0" w:line="240" w:lineRule="auto"/>
    </w:pPr>
    <w:rPr>
      <w:rFonts w:ascii="Times New Roman" w:hAnsi="Times New Roman" w:cs="Times New Roman"/>
      <w:sz w:val="24"/>
      <w:szCs w:val="24"/>
    </w:rPr>
  </w:style>
  <w:style w:type="paragraph" w:customStyle="1" w:styleId="CM3">
    <w:name w:val="CM3"/>
    <w:basedOn w:val="Normal"/>
    <w:next w:val="Normal"/>
    <w:uiPriority w:val="99"/>
    <w:rsid w:val="00CD5230"/>
    <w:pPr>
      <w:autoSpaceDE w:val="0"/>
      <w:autoSpaceDN w:val="0"/>
      <w:adjustRightInd w:val="0"/>
      <w:spacing w:after="0" w:line="240" w:lineRule="auto"/>
    </w:pPr>
    <w:rPr>
      <w:rFonts w:ascii="Times New Roman" w:hAnsi="Times New Roman" w:cs="Times New Roman"/>
      <w:sz w:val="24"/>
      <w:szCs w:val="24"/>
    </w:rPr>
  </w:style>
  <w:style w:type="paragraph" w:customStyle="1" w:styleId="CM4">
    <w:name w:val="CM4"/>
    <w:basedOn w:val="Normal"/>
    <w:next w:val="Normal"/>
    <w:uiPriority w:val="99"/>
    <w:rsid w:val="00CD5230"/>
    <w:pPr>
      <w:autoSpaceDE w:val="0"/>
      <w:autoSpaceDN w:val="0"/>
      <w:adjustRightInd w:val="0"/>
      <w:spacing w:after="0" w:line="240" w:lineRule="auto"/>
    </w:pPr>
    <w:rPr>
      <w:rFonts w:ascii="Times New Roman" w:hAnsi="Times New Roman" w:cs="Times New Roman"/>
      <w:sz w:val="24"/>
      <w:szCs w:val="24"/>
    </w:rPr>
  </w:style>
  <w:style w:type="paragraph" w:customStyle="1" w:styleId="title-article-norm">
    <w:name w:val="title-article-norm"/>
    <w:basedOn w:val="Normal"/>
    <w:rsid w:val="001B5AC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tle-article-norm">
    <w:name w:val="stitle-article-norm"/>
    <w:basedOn w:val="Normal"/>
    <w:rsid w:val="001B5AC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
    <w:name w:val="norm"/>
    <w:basedOn w:val="Normal"/>
    <w:rsid w:val="001B5AC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667FF5"/>
    <w:rPr>
      <w:color w:val="605E5C"/>
      <w:shd w:val="clear" w:color="auto" w:fill="E1DFDD"/>
    </w:rPr>
  </w:style>
  <w:style w:type="character" w:styleId="FollowedHyperlink">
    <w:name w:val="FollowedHyperlink"/>
    <w:basedOn w:val="DefaultParagraphFont"/>
    <w:uiPriority w:val="99"/>
    <w:semiHidden/>
    <w:unhideWhenUsed/>
    <w:rsid w:val="00C21E26"/>
    <w:rPr>
      <w:color w:val="954F72" w:themeColor="followedHyperlink"/>
      <w:u w:val="single"/>
    </w:rPr>
  </w:style>
  <w:style w:type="character" w:customStyle="1" w:styleId="Heading4Char">
    <w:name w:val="Heading 4 Char"/>
    <w:basedOn w:val="DefaultParagraphFont"/>
    <w:link w:val="Heading4"/>
    <w:uiPriority w:val="9"/>
    <w:rsid w:val="002447D4"/>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62704">
      <w:bodyDiv w:val="1"/>
      <w:marLeft w:val="0"/>
      <w:marRight w:val="0"/>
      <w:marTop w:val="0"/>
      <w:marBottom w:val="0"/>
      <w:divBdr>
        <w:top w:val="none" w:sz="0" w:space="0" w:color="auto"/>
        <w:left w:val="none" w:sz="0" w:space="0" w:color="auto"/>
        <w:bottom w:val="none" w:sz="0" w:space="0" w:color="auto"/>
        <w:right w:val="none" w:sz="0" w:space="0" w:color="auto"/>
      </w:divBdr>
    </w:div>
    <w:div w:id="163017456">
      <w:bodyDiv w:val="1"/>
      <w:marLeft w:val="0"/>
      <w:marRight w:val="0"/>
      <w:marTop w:val="0"/>
      <w:marBottom w:val="0"/>
      <w:divBdr>
        <w:top w:val="none" w:sz="0" w:space="0" w:color="auto"/>
        <w:left w:val="none" w:sz="0" w:space="0" w:color="auto"/>
        <w:bottom w:val="none" w:sz="0" w:space="0" w:color="auto"/>
        <w:right w:val="none" w:sz="0" w:space="0" w:color="auto"/>
      </w:divBdr>
    </w:div>
    <w:div w:id="207184083">
      <w:bodyDiv w:val="1"/>
      <w:marLeft w:val="0"/>
      <w:marRight w:val="0"/>
      <w:marTop w:val="0"/>
      <w:marBottom w:val="0"/>
      <w:divBdr>
        <w:top w:val="none" w:sz="0" w:space="0" w:color="auto"/>
        <w:left w:val="none" w:sz="0" w:space="0" w:color="auto"/>
        <w:bottom w:val="none" w:sz="0" w:space="0" w:color="auto"/>
        <w:right w:val="none" w:sz="0" w:space="0" w:color="auto"/>
      </w:divBdr>
    </w:div>
    <w:div w:id="252586926">
      <w:bodyDiv w:val="1"/>
      <w:marLeft w:val="0"/>
      <w:marRight w:val="0"/>
      <w:marTop w:val="0"/>
      <w:marBottom w:val="0"/>
      <w:divBdr>
        <w:top w:val="none" w:sz="0" w:space="0" w:color="auto"/>
        <w:left w:val="none" w:sz="0" w:space="0" w:color="auto"/>
        <w:bottom w:val="none" w:sz="0" w:space="0" w:color="auto"/>
        <w:right w:val="none" w:sz="0" w:space="0" w:color="auto"/>
      </w:divBdr>
      <w:divsChild>
        <w:div w:id="892229666">
          <w:marLeft w:val="0"/>
          <w:marRight w:val="0"/>
          <w:marTop w:val="0"/>
          <w:marBottom w:val="0"/>
          <w:divBdr>
            <w:top w:val="none" w:sz="0" w:space="0" w:color="auto"/>
            <w:left w:val="none" w:sz="0" w:space="0" w:color="auto"/>
            <w:bottom w:val="none" w:sz="0" w:space="0" w:color="auto"/>
            <w:right w:val="none" w:sz="0" w:space="0" w:color="auto"/>
          </w:divBdr>
          <w:divsChild>
            <w:div w:id="1288463288">
              <w:marLeft w:val="0"/>
              <w:marRight w:val="0"/>
              <w:marTop w:val="120"/>
              <w:marBottom w:val="0"/>
              <w:divBdr>
                <w:top w:val="none" w:sz="0" w:space="0" w:color="auto"/>
                <w:left w:val="none" w:sz="0" w:space="0" w:color="auto"/>
                <w:bottom w:val="none" w:sz="0" w:space="0" w:color="auto"/>
                <w:right w:val="none" w:sz="0" w:space="0" w:color="auto"/>
              </w:divBdr>
            </w:div>
            <w:div w:id="845940227">
              <w:marLeft w:val="0"/>
              <w:marRight w:val="0"/>
              <w:marTop w:val="0"/>
              <w:marBottom w:val="0"/>
              <w:divBdr>
                <w:top w:val="none" w:sz="0" w:space="0" w:color="auto"/>
                <w:left w:val="none" w:sz="0" w:space="0" w:color="auto"/>
                <w:bottom w:val="none" w:sz="0" w:space="0" w:color="auto"/>
                <w:right w:val="none" w:sz="0" w:space="0" w:color="auto"/>
              </w:divBdr>
            </w:div>
          </w:divsChild>
        </w:div>
        <w:div w:id="1472821078">
          <w:marLeft w:val="0"/>
          <w:marRight w:val="0"/>
          <w:marTop w:val="0"/>
          <w:marBottom w:val="0"/>
          <w:divBdr>
            <w:top w:val="none" w:sz="0" w:space="0" w:color="auto"/>
            <w:left w:val="none" w:sz="0" w:space="0" w:color="auto"/>
            <w:bottom w:val="none" w:sz="0" w:space="0" w:color="auto"/>
            <w:right w:val="none" w:sz="0" w:space="0" w:color="auto"/>
          </w:divBdr>
          <w:divsChild>
            <w:div w:id="831140172">
              <w:marLeft w:val="0"/>
              <w:marRight w:val="0"/>
              <w:marTop w:val="120"/>
              <w:marBottom w:val="0"/>
              <w:divBdr>
                <w:top w:val="none" w:sz="0" w:space="0" w:color="auto"/>
                <w:left w:val="none" w:sz="0" w:space="0" w:color="auto"/>
                <w:bottom w:val="none" w:sz="0" w:space="0" w:color="auto"/>
                <w:right w:val="none" w:sz="0" w:space="0" w:color="auto"/>
              </w:divBdr>
            </w:div>
            <w:div w:id="934289729">
              <w:marLeft w:val="0"/>
              <w:marRight w:val="0"/>
              <w:marTop w:val="0"/>
              <w:marBottom w:val="0"/>
              <w:divBdr>
                <w:top w:val="none" w:sz="0" w:space="0" w:color="auto"/>
                <w:left w:val="none" w:sz="0" w:space="0" w:color="auto"/>
                <w:bottom w:val="none" w:sz="0" w:space="0" w:color="auto"/>
                <w:right w:val="none" w:sz="0" w:space="0" w:color="auto"/>
              </w:divBdr>
            </w:div>
          </w:divsChild>
        </w:div>
        <w:div w:id="1659386816">
          <w:marLeft w:val="0"/>
          <w:marRight w:val="0"/>
          <w:marTop w:val="0"/>
          <w:marBottom w:val="0"/>
          <w:divBdr>
            <w:top w:val="none" w:sz="0" w:space="0" w:color="auto"/>
            <w:left w:val="none" w:sz="0" w:space="0" w:color="auto"/>
            <w:bottom w:val="none" w:sz="0" w:space="0" w:color="auto"/>
            <w:right w:val="none" w:sz="0" w:space="0" w:color="auto"/>
          </w:divBdr>
          <w:divsChild>
            <w:div w:id="948849787">
              <w:marLeft w:val="0"/>
              <w:marRight w:val="0"/>
              <w:marTop w:val="120"/>
              <w:marBottom w:val="0"/>
              <w:divBdr>
                <w:top w:val="none" w:sz="0" w:space="0" w:color="auto"/>
                <w:left w:val="none" w:sz="0" w:space="0" w:color="auto"/>
                <w:bottom w:val="none" w:sz="0" w:space="0" w:color="auto"/>
                <w:right w:val="none" w:sz="0" w:space="0" w:color="auto"/>
              </w:divBdr>
            </w:div>
            <w:div w:id="567569925">
              <w:marLeft w:val="0"/>
              <w:marRight w:val="0"/>
              <w:marTop w:val="0"/>
              <w:marBottom w:val="0"/>
              <w:divBdr>
                <w:top w:val="none" w:sz="0" w:space="0" w:color="auto"/>
                <w:left w:val="none" w:sz="0" w:space="0" w:color="auto"/>
                <w:bottom w:val="none" w:sz="0" w:space="0" w:color="auto"/>
                <w:right w:val="none" w:sz="0" w:space="0" w:color="auto"/>
              </w:divBdr>
            </w:div>
          </w:divsChild>
        </w:div>
        <w:div w:id="1168865454">
          <w:marLeft w:val="0"/>
          <w:marRight w:val="0"/>
          <w:marTop w:val="0"/>
          <w:marBottom w:val="0"/>
          <w:divBdr>
            <w:top w:val="none" w:sz="0" w:space="0" w:color="auto"/>
            <w:left w:val="none" w:sz="0" w:space="0" w:color="auto"/>
            <w:bottom w:val="none" w:sz="0" w:space="0" w:color="auto"/>
            <w:right w:val="none" w:sz="0" w:space="0" w:color="auto"/>
          </w:divBdr>
          <w:divsChild>
            <w:div w:id="1566142534">
              <w:marLeft w:val="0"/>
              <w:marRight w:val="0"/>
              <w:marTop w:val="120"/>
              <w:marBottom w:val="0"/>
              <w:divBdr>
                <w:top w:val="none" w:sz="0" w:space="0" w:color="auto"/>
                <w:left w:val="none" w:sz="0" w:space="0" w:color="auto"/>
                <w:bottom w:val="none" w:sz="0" w:space="0" w:color="auto"/>
                <w:right w:val="none" w:sz="0" w:space="0" w:color="auto"/>
              </w:divBdr>
            </w:div>
            <w:div w:id="1577321284">
              <w:marLeft w:val="0"/>
              <w:marRight w:val="0"/>
              <w:marTop w:val="0"/>
              <w:marBottom w:val="0"/>
              <w:divBdr>
                <w:top w:val="none" w:sz="0" w:space="0" w:color="auto"/>
                <w:left w:val="none" w:sz="0" w:space="0" w:color="auto"/>
                <w:bottom w:val="none" w:sz="0" w:space="0" w:color="auto"/>
                <w:right w:val="none" w:sz="0" w:space="0" w:color="auto"/>
              </w:divBdr>
            </w:div>
          </w:divsChild>
        </w:div>
        <w:div w:id="409499227">
          <w:marLeft w:val="0"/>
          <w:marRight w:val="0"/>
          <w:marTop w:val="0"/>
          <w:marBottom w:val="0"/>
          <w:divBdr>
            <w:top w:val="none" w:sz="0" w:space="0" w:color="auto"/>
            <w:left w:val="none" w:sz="0" w:space="0" w:color="auto"/>
            <w:bottom w:val="none" w:sz="0" w:space="0" w:color="auto"/>
            <w:right w:val="none" w:sz="0" w:space="0" w:color="auto"/>
          </w:divBdr>
          <w:divsChild>
            <w:div w:id="1176505599">
              <w:marLeft w:val="0"/>
              <w:marRight w:val="0"/>
              <w:marTop w:val="120"/>
              <w:marBottom w:val="0"/>
              <w:divBdr>
                <w:top w:val="none" w:sz="0" w:space="0" w:color="auto"/>
                <w:left w:val="none" w:sz="0" w:space="0" w:color="auto"/>
                <w:bottom w:val="none" w:sz="0" w:space="0" w:color="auto"/>
                <w:right w:val="none" w:sz="0" w:space="0" w:color="auto"/>
              </w:divBdr>
            </w:div>
            <w:div w:id="437720626">
              <w:marLeft w:val="0"/>
              <w:marRight w:val="0"/>
              <w:marTop w:val="0"/>
              <w:marBottom w:val="0"/>
              <w:divBdr>
                <w:top w:val="none" w:sz="0" w:space="0" w:color="auto"/>
                <w:left w:val="none" w:sz="0" w:space="0" w:color="auto"/>
                <w:bottom w:val="none" w:sz="0" w:space="0" w:color="auto"/>
                <w:right w:val="none" w:sz="0" w:space="0" w:color="auto"/>
              </w:divBdr>
            </w:div>
          </w:divsChild>
        </w:div>
        <w:div w:id="1090004706">
          <w:marLeft w:val="0"/>
          <w:marRight w:val="0"/>
          <w:marTop w:val="0"/>
          <w:marBottom w:val="0"/>
          <w:divBdr>
            <w:top w:val="none" w:sz="0" w:space="0" w:color="auto"/>
            <w:left w:val="none" w:sz="0" w:space="0" w:color="auto"/>
            <w:bottom w:val="none" w:sz="0" w:space="0" w:color="auto"/>
            <w:right w:val="none" w:sz="0" w:space="0" w:color="auto"/>
          </w:divBdr>
          <w:divsChild>
            <w:div w:id="761754703">
              <w:marLeft w:val="0"/>
              <w:marRight w:val="0"/>
              <w:marTop w:val="120"/>
              <w:marBottom w:val="0"/>
              <w:divBdr>
                <w:top w:val="none" w:sz="0" w:space="0" w:color="auto"/>
                <w:left w:val="none" w:sz="0" w:space="0" w:color="auto"/>
                <w:bottom w:val="none" w:sz="0" w:space="0" w:color="auto"/>
                <w:right w:val="none" w:sz="0" w:space="0" w:color="auto"/>
              </w:divBdr>
            </w:div>
            <w:div w:id="686366797">
              <w:marLeft w:val="0"/>
              <w:marRight w:val="0"/>
              <w:marTop w:val="0"/>
              <w:marBottom w:val="0"/>
              <w:divBdr>
                <w:top w:val="none" w:sz="0" w:space="0" w:color="auto"/>
                <w:left w:val="none" w:sz="0" w:space="0" w:color="auto"/>
                <w:bottom w:val="none" w:sz="0" w:space="0" w:color="auto"/>
                <w:right w:val="none" w:sz="0" w:space="0" w:color="auto"/>
              </w:divBdr>
            </w:div>
          </w:divsChild>
        </w:div>
        <w:div w:id="2041858053">
          <w:marLeft w:val="0"/>
          <w:marRight w:val="0"/>
          <w:marTop w:val="0"/>
          <w:marBottom w:val="0"/>
          <w:divBdr>
            <w:top w:val="none" w:sz="0" w:space="0" w:color="auto"/>
            <w:left w:val="none" w:sz="0" w:space="0" w:color="auto"/>
            <w:bottom w:val="none" w:sz="0" w:space="0" w:color="auto"/>
            <w:right w:val="none" w:sz="0" w:space="0" w:color="auto"/>
          </w:divBdr>
          <w:divsChild>
            <w:div w:id="1388726116">
              <w:marLeft w:val="0"/>
              <w:marRight w:val="0"/>
              <w:marTop w:val="120"/>
              <w:marBottom w:val="0"/>
              <w:divBdr>
                <w:top w:val="none" w:sz="0" w:space="0" w:color="auto"/>
                <w:left w:val="none" w:sz="0" w:space="0" w:color="auto"/>
                <w:bottom w:val="none" w:sz="0" w:space="0" w:color="auto"/>
                <w:right w:val="none" w:sz="0" w:space="0" w:color="auto"/>
              </w:divBdr>
            </w:div>
            <w:div w:id="1459912419">
              <w:marLeft w:val="0"/>
              <w:marRight w:val="0"/>
              <w:marTop w:val="0"/>
              <w:marBottom w:val="0"/>
              <w:divBdr>
                <w:top w:val="none" w:sz="0" w:space="0" w:color="auto"/>
                <w:left w:val="none" w:sz="0" w:space="0" w:color="auto"/>
                <w:bottom w:val="none" w:sz="0" w:space="0" w:color="auto"/>
                <w:right w:val="none" w:sz="0" w:space="0" w:color="auto"/>
              </w:divBdr>
            </w:div>
          </w:divsChild>
        </w:div>
        <w:div w:id="1510949348">
          <w:marLeft w:val="0"/>
          <w:marRight w:val="0"/>
          <w:marTop w:val="0"/>
          <w:marBottom w:val="0"/>
          <w:divBdr>
            <w:top w:val="none" w:sz="0" w:space="0" w:color="auto"/>
            <w:left w:val="none" w:sz="0" w:space="0" w:color="auto"/>
            <w:bottom w:val="none" w:sz="0" w:space="0" w:color="auto"/>
            <w:right w:val="none" w:sz="0" w:space="0" w:color="auto"/>
          </w:divBdr>
          <w:divsChild>
            <w:div w:id="2020889593">
              <w:marLeft w:val="0"/>
              <w:marRight w:val="0"/>
              <w:marTop w:val="120"/>
              <w:marBottom w:val="0"/>
              <w:divBdr>
                <w:top w:val="none" w:sz="0" w:space="0" w:color="auto"/>
                <w:left w:val="none" w:sz="0" w:space="0" w:color="auto"/>
                <w:bottom w:val="none" w:sz="0" w:space="0" w:color="auto"/>
                <w:right w:val="none" w:sz="0" w:space="0" w:color="auto"/>
              </w:divBdr>
            </w:div>
            <w:div w:id="176508399">
              <w:marLeft w:val="0"/>
              <w:marRight w:val="0"/>
              <w:marTop w:val="0"/>
              <w:marBottom w:val="0"/>
              <w:divBdr>
                <w:top w:val="none" w:sz="0" w:space="0" w:color="auto"/>
                <w:left w:val="none" w:sz="0" w:space="0" w:color="auto"/>
                <w:bottom w:val="none" w:sz="0" w:space="0" w:color="auto"/>
                <w:right w:val="none" w:sz="0" w:space="0" w:color="auto"/>
              </w:divBdr>
            </w:div>
          </w:divsChild>
        </w:div>
        <w:div w:id="1326938441">
          <w:marLeft w:val="0"/>
          <w:marRight w:val="0"/>
          <w:marTop w:val="0"/>
          <w:marBottom w:val="0"/>
          <w:divBdr>
            <w:top w:val="none" w:sz="0" w:space="0" w:color="auto"/>
            <w:left w:val="none" w:sz="0" w:space="0" w:color="auto"/>
            <w:bottom w:val="none" w:sz="0" w:space="0" w:color="auto"/>
            <w:right w:val="none" w:sz="0" w:space="0" w:color="auto"/>
          </w:divBdr>
          <w:divsChild>
            <w:div w:id="1814448330">
              <w:marLeft w:val="0"/>
              <w:marRight w:val="0"/>
              <w:marTop w:val="120"/>
              <w:marBottom w:val="0"/>
              <w:divBdr>
                <w:top w:val="none" w:sz="0" w:space="0" w:color="auto"/>
                <w:left w:val="none" w:sz="0" w:space="0" w:color="auto"/>
                <w:bottom w:val="none" w:sz="0" w:space="0" w:color="auto"/>
                <w:right w:val="none" w:sz="0" w:space="0" w:color="auto"/>
              </w:divBdr>
            </w:div>
            <w:div w:id="43078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846989">
      <w:bodyDiv w:val="1"/>
      <w:marLeft w:val="0"/>
      <w:marRight w:val="0"/>
      <w:marTop w:val="0"/>
      <w:marBottom w:val="0"/>
      <w:divBdr>
        <w:top w:val="none" w:sz="0" w:space="0" w:color="auto"/>
        <w:left w:val="none" w:sz="0" w:space="0" w:color="auto"/>
        <w:bottom w:val="none" w:sz="0" w:space="0" w:color="auto"/>
        <w:right w:val="none" w:sz="0" w:space="0" w:color="auto"/>
      </w:divBdr>
    </w:div>
    <w:div w:id="446782314">
      <w:bodyDiv w:val="1"/>
      <w:marLeft w:val="0"/>
      <w:marRight w:val="0"/>
      <w:marTop w:val="0"/>
      <w:marBottom w:val="0"/>
      <w:divBdr>
        <w:top w:val="none" w:sz="0" w:space="0" w:color="auto"/>
        <w:left w:val="none" w:sz="0" w:space="0" w:color="auto"/>
        <w:bottom w:val="none" w:sz="0" w:space="0" w:color="auto"/>
        <w:right w:val="none" w:sz="0" w:space="0" w:color="auto"/>
      </w:divBdr>
    </w:div>
    <w:div w:id="447705815">
      <w:bodyDiv w:val="1"/>
      <w:marLeft w:val="0"/>
      <w:marRight w:val="0"/>
      <w:marTop w:val="0"/>
      <w:marBottom w:val="0"/>
      <w:divBdr>
        <w:top w:val="none" w:sz="0" w:space="0" w:color="auto"/>
        <w:left w:val="none" w:sz="0" w:space="0" w:color="auto"/>
        <w:bottom w:val="none" w:sz="0" w:space="0" w:color="auto"/>
        <w:right w:val="none" w:sz="0" w:space="0" w:color="auto"/>
      </w:divBdr>
    </w:div>
    <w:div w:id="467161802">
      <w:bodyDiv w:val="1"/>
      <w:marLeft w:val="0"/>
      <w:marRight w:val="0"/>
      <w:marTop w:val="0"/>
      <w:marBottom w:val="0"/>
      <w:divBdr>
        <w:top w:val="none" w:sz="0" w:space="0" w:color="auto"/>
        <w:left w:val="none" w:sz="0" w:space="0" w:color="auto"/>
        <w:bottom w:val="none" w:sz="0" w:space="0" w:color="auto"/>
        <w:right w:val="none" w:sz="0" w:space="0" w:color="auto"/>
      </w:divBdr>
    </w:div>
    <w:div w:id="523860038">
      <w:bodyDiv w:val="1"/>
      <w:marLeft w:val="0"/>
      <w:marRight w:val="0"/>
      <w:marTop w:val="0"/>
      <w:marBottom w:val="0"/>
      <w:divBdr>
        <w:top w:val="none" w:sz="0" w:space="0" w:color="auto"/>
        <w:left w:val="none" w:sz="0" w:space="0" w:color="auto"/>
        <w:bottom w:val="none" w:sz="0" w:space="0" w:color="auto"/>
        <w:right w:val="none" w:sz="0" w:space="0" w:color="auto"/>
      </w:divBdr>
    </w:div>
    <w:div w:id="596867368">
      <w:bodyDiv w:val="1"/>
      <w:marLeft w:val="0"/>
      <w:marRight w:val="0"/>
      <w:marTop w:val="0"/>
      <w:marBottom w:val="0"/>
      <w:divBdr>
        <w:top w:val="none" w:sz="0" w:space="0" w:color="auto"/>
        <w:left w:val="none" w:sz="0" w:space="0" w:color="auto"/>
        <w:bottom w:val="none" w:sz="0" w:space="0" w:color="auto"/>
        <w:right w:val="none" w:sz="0" w:space="0" w:color="auto"/>
      </w:divBdr>
    </w:div>
    <w:div w:id="621154207">
      <w:bodyDiv w:val="1"/>
      <w:marLeft w:val="0"/>
      <w:marRight w:val="0"/>
      <w:marTop w:val="0"/>
      <w:marBottom w:val="0"/>
      <w:divBdr>
        <w:top w:val="none" w:sz="0" w:space="0" w:color="auto"/>
        <w:left w:val="none" w:sz="0" w:space="0" w:color="auto"/>
        <w:bottom w:val="none" w:sz="0" w:space="0" w:color="auto"/>
        <w:right w:val="none" w:sz="0" w:space="0" w:color="auto"/>
      </w:divBdr>
    </w:div>
    <w:div w:id="633603443">
      <w:bodyDiv w:val="1"/>
      <w:marLeft w:val="0"/>
      <w:marRight w:val="0"/>
      <w:marTop w:val="0"/>
      <w:marBottom w:val="0"/>
      <w:divBdr>
        <w:top w:val="none" w:sz="0" w:space="0" w:color="auto"/>
        <w:left w:val="none" w:sz="0" w:space="0" w:color="auto"/>
        <w:bottom w:val="none" w:sz="0" w:space="0" w:color="auto"/>
        <w:right w:val="none" w:sz="0" w:space="0" w:color="auto"/>
      </w:divBdr>
    </w:div>
    <w:div w:id="684527114">
      <w:bodyDiv w:val="1"/>
      <w:marLeft w:val="0"/>
      <w:marRight w:val="0"/>
      <w:marTop w:val="0"/>
      <w:marBottom w:val="0"/>
      <w:divBdr>
        <w:top w:val="none" w:sz="0" w:space="0" w:color="auto"/>
        <w:left w:val="none" w:sz="0" w:space="0" w:color="auto"/>
        <w:bottom w:val="none" w:sz="0" w:space="0" w:color="auto"/>
        <w:right w:val="none" w:sz="0" w:space="0" w:color="auto"/>
      </w:divBdr>
    </w:div>
    <w:div w:id="725179436">
      <w:bodyDiv w:val="1"/>
      <w:marLeft w:val="0"/>
      <w:marRight w:val="0"/>
      <w:marTop w:val="0"/>
      <w:marBottom w:val="0"/>
      <w:divBdr>
        <w:top w:val="none" w:sz="0" w:space="0" w:color="auto"/>
        <w:left w:val="none" w:sz="0" w:space="0" w:color="auto"/>
        <w:bottom w:val="none" w:sz="0" w:space="0" w:color="auto"/>
        <w:right w:val="none" w:sz="0" w:space="0" w:color="auto"/>
      </w:divBdr>
    </w:div>
    <w:div w:id="810947481">
      <w:bodyDiv w:val="1"/>
      <w:marLeft w:val="0"/>
      <w:marRight w:val="0"/>
      <w:marTop w:val="0"/>
      <w:marBottom w:val="0"/>
      <w:divBdr>
        <w:top w:val="none" w:sz="0" w:space="0" w:color="auto"/>
        <w:left w:val="none" w:sz="0" w:space="0" w:color="auto"/>
        <w:bottom w:val="none" w:sz="0" w:space="0" w:color="auto"/>
        <w:right w:val="none" w:sz="0" w:space="0" w:color="auto"/>
      </w:divBdr>
      <w:divsChild>
        <w:div w:id="700739319">
          <w:marLeft w:val="0"/>
          <w:marRight w:val="0"/>
          <w:marTop w:val="120"/>
          <w:marBottom w:val="0"/>
          <w:divBdr>
            <w:top w:val="none" w:sz="0" w:space="0" w:color="auto"/>
            <w:left w:val="none" w:sz="0" w:space="0" w:color="auto"/>
            <w:bottom w:val="none" w:sz="0" w:space="0" w:color="auto"/>
            <w:right w:val="none" w:sz="0" w:space="0" w:color="auto"/>
          </w:divBdr>
        </w:div>
        <w:div w:id="353121391">
          <w:marLeft w:val="0"/>
          <w:marRight w:val="0"/>
          <w:marTop w:val="0"/>
          <w:marBottom w:val="0"/>
          <w:divBdr>
            <w:top w:val="none" w:sz="0" w:space="0" w:color="auto"/>
            <w:left w:val="none" w:sz="0" w:space="0" w:color="auto"/>
            <w:bottom w:val="none" w:sz="0" w:space="0" w:color="auto"/>
            <w:right w:val="none" w:sz="0" w:space="0" w:color="auto"/>
          </w:divBdr>
        </w:div>
      </w:divsChild>
    </w:div>
    <w:div w:id="914359892">
      <w:bodyDiv w:val="1"/>
      <w:marLeft w:val="0"/>
      <w:marRight w:val="0"/>
      <w:marTop w:val="0"/>
      <w:marBottom w:val="0"/>
      <w:divBdr>
        <w:top w:val="none" w:sz="0" w:space="0" w:color="auto"/>
        <w:left w:val="none" w:sz="0" w:space="0" w:color="auto"/>
        <w:bottom w:val="none" w:sz="0" w:space="0" w:color="auto"/>
        <w:right w:val="none" w:sz="0" w:space="0" w:color="auto"/>
      </w:divBdr>
    </w:div>
    <w:div w:id="916747524">
      <w:bodyDiv w:val="1"/>
      <w:marLeft w:val="0"/>
      <w:marRight w:val="0"/>
      <w:marTop w:val="0"/>
      <w:marBottom w:val="0"/>
      <w:divBdr>
        <w:top w:val="none" w:sz="0" w:space="0" w:color="auto"/>
        <w:left w:val="none" w:sz="0" w:space="0" w:color="auto"/>
        <w:bottom w:val="none" w:sz="0" w:space="0" w:color="auto"/>
        <w:right w:val="none" w:sz="0" w:space="0" w:color="auto"/>
      </w:divBdr>
    </w:div>
    <w:div w:id="996806089">
      <w:bodyDiv w:val="1"/>
      <w:marLeft w:val="0"/>
      <w:marRight w:val="0"/>
      <w:marTop w:val="0"/>
      <w:marBottom w:val="0"/>
      <w:divBdr>
        <w:top w:val="none" w:sz="0" w:space="0" w:color="auto"/>
        <w:left w:val="none" w:sz="0" w:space="0" w:color="auto"/>
        <w:bottom w:val="none" w:sz="0" w:space="0" w:color="auto"/>
        <w:right w:val="none" w:sz="0" w:space="0" w:color="auto"/>
      </w:divBdr>
      <w:divsChild>
        <w:div w:id="687604395">
          <w:marLeft w:val="0"/>
          <w:marRight w:val="0"/>
          <w:marTop w:val="0"/>
          <w:marBottom w:val="0"/>
          <w:divBdr>
            <w:top w:val="none" w:sz="0" w:space="0" w:color="auto"/>
            <w:left w:val="none" w:sz="0" w:space="0" w:color="auto"/>
            <w:bottom w:val="none" w:sz="0" w:space="0" w:color="auto"/>
            <w:right w:val="none" w:sz="0" w:space="0" w:color="auto"/>
          </w:divBdr>
          <w:divsChild>
            <w:div w:id="287709171">
              <w:marLeft w:val="0"/>
              <w:marRight w:val="0"/>
              <w:marTop w:val="120"/>
              <w:marBottom w:val="0"/>
              <w:divBdr>
                <w:top w:val="none" w:sz="0" w:space="0" w:color="auto"/>
                <w:left w:val="none" w:sz="0" w:space="0" w:color="auto"/>
                <w:bottom w:val="none" w:sz="0" w:space="0" w:color="auto"/>
                <w:right w:val="none" w:sz="0" w:space="0" w:color="auto"/>
              </w:divBdr>
            </w:div>
            <w:div w:id="1605963461">
              <w:marLeft w:val="0"/>
              <w:marRight w:val="0"/>
              <w:marTop w:val="0"/>
              <w:marBottom w:val="0"/>
              <w:divBdr>
                <w:top w:val="none" w:sz="0" w:space="0" w:color="auto"/>
                <w:left w:val="none" w:sz="0" w:space="0" w:color="auto"/>
                <w:bottom w:val="none" w:sz="0" w:space="0" w:color="auto"/>
                <w:right w:val="none" w:sz="0" w:space="0" w:color="auto"/>
              </w:divBdr>
            </w:div>
          </w:divsChild>
        </w:div>
        <w:div w:id="43989285">
          <w:marLeft w:val="0"/>
          <w:marRight w:val="0"/>
          <w:marTop w:val="0"/>
          <w:marBottom w:val="0"/>
          <w:divBdr>
            <w:top w:val="none" w:sz="0" w:space="0" w:color="auto"/>
            <w:left w:val="none" w:sz="0" w:space="0" w:color="auto"/>
            <w:bottom w:val="none" w:sz="0" w:space="0" w:color="auto"/>
            <w:right w:val="none" w:sz="0" w:space="0" w:color="auto"/>
          </w:divBdr>
          <w:divsChild>
            <w:div w:id="1852256756">
              <w:marLeft w:val="0"/>
              <w:marRight w:val="0"/>
              <w:marTop w:val="120"/>
              <w:marBottom w:val="0"/>
              <w:divBdr>
                <w:top w:val="none" w:sz="0" w:space="0" w:color="auto"/>
                <w:left w:val="none" w:sz="0" w:space="0" w:color="auto"/>
                <w:bottom w:val="none" w:sz="0" w:space="0" w:color="auto"/>
                <w:right w:val="none" w:sz="0" w:space="0" w:color="auto"/>
              </w:divBdr>
            </w:div>
            <w:div w:id="2048219623">
              <w:marLeft w:val="0"/>
              <w:marRight w:val="0"/>
              <w:marTop w:val="0"/>
              <w:marBottom w:val="0"/>
              <w:divBdr>
                <w:top w:val="none" w:sz="0" w:space="0" w:color="auto"/>
                <w:left w:val="none" w:sz="0" w:space="0" w:color="auto"/>
                <w:bottom w:val="none" w:sz="0" w:space="0" w:color="auto"/>
                <w:right w:val="none" w:sz="0" w:space="0" w:color="auto"/>
              </w:divBdr>
            </w:div>
          </w:divsChild>
        </w:div>
        <w:div w:id="219950177">
          <w:marLeft w:val="0"/>
          <w:marRight w:val="0"/>
          <w:marTop w:val="0"/>
          <w:marBottom w:val="0"/>
          <w:divBdr>
            <w:top w:val="none" w:sz="0" w:space="0" w:color="auto"/>
            <w:left w:val="none" w:sz="0" w:space="0" w:color="auto"/>
            <w:bottom w:val="none" w:sz="0" w:space="0" w:color="auto"/>
            <w:right w:val="none" w:sz="0" w:space="0" w:color="auto"/>
          </w:divBdr>
          <w:divsChild>
            <w:div w:id="1788742283">
              <w:marLeft w:val="0"/>
              <w:marRight w:val="0"/>
              <w:marTop w:val="120"/>
              <w:marBottom w:val="0"/>
              <w:divBdr>
                <w:top w:val="none" w:sz="0" w:space="0" w:color="auto"/>
                <w:left w:val="none" w:sz="0" w:space="0" w:color="auto"/>
                <w:bottom w:val="none" w:sz="0" w:space="0" w:color="auto"/>
                <w:right w:val="none" w:sz="0" w:space="0" w:color="auto"/>
              </w:divBdr>
            </w:div>
            <w:div w:id="304167857">
              <w:marLeft w:val="0"/>
              <w:marRight w:val="0"/>
              <w:marTop w:val="0"/>
              <w:marBottom w:val="0"/>
              <w:divBdr>
                <w:top w:val="none" w:sz="0" w:space="0" w:color="auto"/>
                <w:left w:val="none" w:sz="0" w:space="0" w:color="auto"/>
                <w:bottom w:val="none" w:sz="0" w:space="0" w:color="auto"/>
                <w:right w:val="none" w:sz="0" w:space="0" w:color="auto"/>
              </w:divBdr>
            </w:div>
          </w:divsChild>
        </w:div>
        <w:div w:id="439498477">
          <w:marLeft w:val="0"/>
          <w:marRight w:val="0"/>
          <w:marTop w:val="0"/>
          <w:marBottom w:val="0"/>
          <w:divBdr>
            <w:top w:val="none" w:sz="0" w:space="0" w:color="auto"/>
            <w:left w:val="none" w:sz="0" w:space="0" w:color="auto"/>
            <w:bottom w:val="none" w:sz="0" w:space="0" w:color="auto"/>
            <w:right w:val="none" w:sz="0" w:space="0" w:color="auto"/>
          </w:divBdr>
          <w:divsChild>
            <w:div w:id="121727996">
              <w:marLeft w:val="0"/>
              <w:marRight w:val="0"/>
              <w:marTop w:val="120"/>
              <w:marBottom w:val="0"/>
              <w:divBdr>
                <w:top w:val="none" w:sz="0" w:space="0" w:color="auto"/>
                <w:left w:val="none" w:sz="0" w:space="0" w:color="auto"/>
                <w:bottom w:val="none" w:sz="0" w:space="0" w:color="auto"/>
                <w:right w:val="none" w:sz="0" w:space="0" w:color="auto"/>
              </w:divBdr>
            </w:div>
            <w:div w:id="1527258358">
              <w:marLeft w:val="0"/>
              <w:marRight w:val="0"/>
              <w:marTop w:val="0"/>
              <w:marBottom w:val="0"/>
              <w:divBdr>
                <w:top w:val="none" w:sz="0" w:space="0" w:color="auto"/>
                <w:left w:val="none" w:sz="0" w:space="0" w:color="auto"/>
                <w:bottom w:val="none" w:sz="0" w:space="0" w:color="auto"/>
                <w:right w:val="none" w:sz="0" w:space="0" w:color="auto"/>
              </w:divBdr>
            </w:div>
          </w:divsChild>
        </w:div>
        <w:div w:id="252276653">
          <w:marLeft w:val="0"/>
          <w:marRight w:val="0"/>
          <w:marTop w:val="0"/>
          <w:marBottom w:val="0"/>
          <w:divBdr>
            <w:top w:val="none" w:sz="0" w:space="0" w:color="auto"/>
            <w:left w:val="none" w:sz="0" w:space="0" w:color="auto"/>
            <w:bottom w:val="none" w:sz="0" w:space="0" w:color="auto"/>
            <w:right w:val="none" w:sz="0" w:space="0" w:color="auto"/>
          </w:divBdr>
          <w:divsChild>
            <w:div w:id="833490460">
              <w:marLeft w:val="0"/>
              <w:marRight w:val="0"/>
              <w:marTop w:val="120"/>
              <w:marBottom w:val="0"/>
              <w:divBdr>
                <w:top w:val="none" w:sz="0" w:space="0" w:color="auto"/>
                <w:left w:val="none" w:sz="0" w:space="0" w:color="auto"/>
                <w:bottom w:val="none" w:sz="0" w:space="0" w:color="auto"/>
                <w:right w:val="none" w:sz="0" w:space="0" w:color="auto"/>
              </w:divBdr>
            </w:div>
            <w:div w:id="1125466901">
              <w:marLeft w:val="0"/>
              <w:marRight w:val="0"/>
              <w:marTop w:val="0"/>
              <w:marBottom w:val="0"/>
              <w:divBdr>
                <w:top w:val="none" w:sz="0" w:space="0" w:color="auto"/>
                <w:left w:val="none" w:sz="0" w:space="0" w:color="auto"/>
                <w:bottom w:val="none" w:sz="0" w:space="0" w:color="auto"/>
                <w:right w:val="none" w:sz="0" w:space="0" w:color="auto"/>
              </w:divBdr>
            </w:div>
          </w:divsChild>
        </w:div>
        <w:div w:id="898057996">
          <w:marLeft w:val="0"/>
          <w:marRight w:val="0"/>
          <w:marTop w:val="0"/>
          <w:marBottom w:val="0"/>
          <w:divBdr>
            <w:top w:val="none" w:sz="0" w:space="0" w:color="auto"/>
            <w:left w:val="none" w:sz="0" w:space="0" w:color="auto"/>
            <w:bottom w:val="none" w:sz="0" w:space="0" w:color="auto"/>
            <w:right w:val="none" w:sz="0" w:space="0" w:color="auto"/>
          </w:divBdr>
          <w:divsChild>
            <w:div w:id="1679186319">
              <w:marLeft w:val="0"/>
              <w:marRight w:val="0"/>
              <w:marTop w:val="120"/>
              <w:marBottom w:val="0"/>
              <w:divBdr>
                <w:top w:val="none" w:sz="0" w:space="0" w:color="auto"/>
                <w:left w:val="none" w:sz="0" w:space="0" w:color="auto"/>
                <w:bottom w:val="none" w:sz="0" w:space="0" w:color="auto"/>
                <w:right w:val="none" w:sz="0" w:space="0" w:color="auto"/>
              </w:divBdr>
            </w:div>
            <w:div w:id="1464081922">
              <w:marLeft w:val="0"/>
              <w:marRight w:val="0"/>
              <w:marTop w:val="0"/>
              <w:marBottom w:val="0"/>
              <w:divBdr>
                <w:top w:val="none" w:sz="0" w:space="0" w:color="auto"/>
                <w:left w:val="none" w:sz="0" w:space="0" w:color="auto"/>
                <w:bottom w:val="none" w:sz="0" w:space="0" w:color="auto"/>
                <w:right w:val="none" w:sz="0" w:space="0" w:color="auto"/>
              </w:divBdr>
            </w:div>
          </w:divsChild>
        </w:div>
        <w:div w:id="2144228599">
          <w:marLeft w:val="0"/>
          <w:marRight w:val="0"/>
          <w:marTop w:val="0"/>
          <w:marBottom w:val="0"/>
          <w:divBdr>
            <w:top w:val="none" w:sz="0" w:space="0" w:color="auto"/>
            <w:left w:val="none" w:sz="0" w:space="0" w:color="auto"/>
            <w:bottom w:val="none" w:sz="0" w:space="0" w:color="auto"/>
            <w:right w:val="none" w:sz="0" w:space="0" w:color="auto"/>
          </w:divBdr>
          <w:divsChild>
            <w:div w:id="723025373">
              <w:marLeft w:val="0"/>
              <w:marRight w:val="0"/>
              <w:marTop w:val="120"/>
              <w:marBottom w:val="0"/>
              <w:divBdr>
                <w:top w:val="none" w:sz="0" w:space="0" w:color="auto"/>
                <w:left w:val="none" w:sz="0" w:space="0" w:color="auto"/>
                <w:bottom w:val="none" w:sz="0" w:space="0" w:color="auto"/>
                <w:right w:val="none" w:sz="0" w:space="0" w:color="auto"/>
              </w:divBdr>
            </w:div>
            <w:div w:id="95459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5892">
      <w:bodyDiv w:val="1"/>
      <w:marLeft w:val="0"/>
      <w:marRight w:val="0"/>
      <w:marTop w:val="0"/>
      <w:marBottom w:val="0"/>
      <w:divBdr>
        <w:top w:val="none" w:sz="0" w:space="0" w:color="auto"/>
        <w:left w:val="none" w:sz="0" w:space="0" w:color="auto"/>
        <w:bottom w:val="none" w:sz="0" w:space="0" w:color="auto"/>
        <w:right w:val="none" w:sz="0" w:space="0" w:color="auto"/>
      </w:divBdr>
    </w:div>
    <w:div w:id="1136682679">
      <w:bodyDiv w:val="1"/>
      <w:marLeft w:val="0"/>
      <w:marRight w:val="0"/>
      <w:marTop w:val="0"/>
      <w:marBottom w:val="0"/>
      <w:divBdr>
        <w:top w:val="none" w:sz="0" w:space="0" w:color="auto"/>
        <w:left w:val="none" w:sz="0" w:space="0" w:color="auto"/>
        <w:bottom w:val="none" w:sz="0" w:space="0" w:color="auto"/>
        <w:right w:val="none" w:sz="0" w:space="0" w:color="auto"/>
      </w:divBdr>
      <w:divsChild>
        <w:div w:id="826703745">
          <w:marLeft w:val="0"/>
          <w:marRight w:val="0"/>
          <w:marTop w:val="0"/>
          <w:marBottom w:val="0"/>
          <w:divBdr>
            <w:top w:val="none" w:sz="0" w:space="0" w:color="auto"/>
            <w:left w:val="none" w:sz="0" w:space="0" w:color="auto"/>
            <w:bottom w:val="none" w:sz="0" w:space="0" w:color="auto"/>
            <w:right w:val="none" w:sz="0" w:space="0" w:color="auto"/>
          </w:divBdr>
          <w:divsChild>
            <w:div w:id="864564253">
              <w:marLeft w:val="0"/>
              <w:marRight w:val="0"/>
              <w:marTop w:val="120"/>
              <w:marBottom w:val="0"/>
              <w:divBdr>
                <w:top w:val="none" w:sz="0" w:space="0" w:color="auto"/>
                <w:left w:val="none" w:sz="0" w:space="0" w:color="auto"/>
                <w:bottom w:val="none" w:sz="0" w:space="0" w:color="auto"/>
                <w:right w:val="none" w:sz="0" w:space="0" w:color="auto"/>
              </w:divBdr>
            </w:div>
            <w:div w:id="1517574608">
              <w:marLeft w:val="0"/>
              <w:marRight w:val="0"/>
              <w:marTop w:val="0"/>
              <w:marBottom w:val="0"/>
              <w:divBdr>
                <w:top w:val="none" w:sz="0" w:space="0" w:color="auto"/>
                <w:left w:val="none" w:sz="0" w:space="0" w:color="auto"/>
                <w:bottom w:val="none" w:sz="0" w:space="0" w:color="auto"/>
                <w:right w:val="none" w:sz="0" w:space="0" w:color="auto"/>
              </w:divBdr>
            </w:div>
          </w:divsChild>
        </w:div>
        <w:div w:id="301273364">
          <w:marLeft w:val="0"/>
          <w:marRight w:val="0"/>
          <w:marTop w:val="0"/>
          <w:marBottom w:val="0"/>
          <w:divBdr>
            <w:top w:val="none" w:sz="0" w:space="0" w:color="auto"/>
            <w:left w:val="none" w:sz="0" w:space="0" w:color="auto"/>
            <w:bottom w:val="none" w:sz="0" w:space="0" w:color="auto"/>
            <w:right w:val="none" w:sz="0" w:space="0" w:color="auto"/>
          </w:divBdr>
          <w:divsChild>
            <w:div w:id="509102509">
              <w:marLeft w:val="0"/>
              <w:marRight w:val="0"/>
              <w:marTop w:val="120"/>
              <w:marBottom w:val="0"/>
              <w:divBdr>
                <w:top w:val="none" w:sz="0" w:space="0" w:color="auto"/>
                <w:left w:val="none" w:sz="0" w:space="0" w:color="auto"/>
                <w:bottom w:val="none" w:sz="0" w:space="0" w:color="auto"/>
                <w:right w:val="none" w:sz="0" w:space="0" w:color="auto"/>
              </w:divBdr>
            </w:div>
            <w:div w:id="532695909">
              <w:marLeft w:val="0"/>
              <w:marRight w:val="0"/>
              <w:marTop w:val="0"/>
              <w:marBottom w:val="0"/>
              <w:divBdr>
                <w:top w:val="none" w:sz="0" w:space="0" w:color="auto"/>
                <w:left w:val="none" w:sz="0" w:space="0" w:color="auto"/>
                <w:bottom w:val="none" w:sz="0" w:space="0" w:color="auto"/>
                <w:right w:val="none" w:sz="0" w:space="0" w:color="auto"/>
              </w:divBdr>
            </w:div>
          </w:divsChild>
        </w:div>
        <w:div w:id="2130935037">
          <w:marLeft w:val="0"/>
          <w:marRight w:val="0"/>
          <w:marTop w:val="0"/>
          <w:marBottom w:val="0"/>
          <w:divBdr>
            <w:top w:val="none" w:sz="0" w:space="0" w:color="auto"/>
            <w:left w:val="none" w:sz="0" w:space="0" w:color="auto"/>
            <w:bottom w:val="none" w:sz="0" w:space="0" w:color="auto"/>
            <w:right w:val="none" w:sz="0" w:space="0" w:color="auto"/>
          </w:divBdr>
          <w:divsChild>
            <w:div w:id="1226334382">
              <w:marLeft w:val="0"/>
              <w:marRight w:val="0"/>
              <w:marTop w:val="120"/>
              <w:marBottom w:val="0"/>
              <w:divBdr>
                <w:top w:val="none" w:sz="0" w:space="0" w:color="auto"/>
                <w:left w:val="none" w:sz="0" w:space="0" w:color="auto"/>
                <w:bottom w:val="none" w:sz="0" w:space="0" w:color="auto"/>
                <w:right w:val="none" w:sz="0" w:space="0" w:color="auto"/>
              </w:divBdr>
            </w:div>
            <w:div w:id="473792000">
              <w:marLeft w:val="0"/>
              <w:marRight w:val="0"/>
              <w:marTop w:val="0"/>
              <w:marBottom w:val="0"/>
              <w:divBdr>
                <w:top w:val="none" w:sz="0" w:space="0" w:color="auto"/>
                <w:left w:val="none" w:sz="0" w:space="0" w:color="auto"/>
                <w:bottom w:val="none" w:sz="0" w:space="0" w:color="auto"/>
                <w:right w:val="none" w:sz="0" w:space="0" w:color="auto"/>
              </w:divBdr>
            </w:div>
          </w:divsChild>
        </w:div>
        <w:div w:id="732897816">
          <w:marLeft w:val="0"/>
          <w:marRight w:val="0"/>
          <w:marTop w:val="0"/>
          <w:marBottom w:val="0"/>
          <w:divBdr>
            <w:top w:val="none" w:sz="0" w:space="0" w:color="auto"/>
            <w:left w:val="none" w:sz="0" w:space="0" w:color="auto"/>
            <w:bottom w:val="none" w:sz="0" w:space="0" w:color="auto"/>
            <w:right w:val="none" w:sz="0" w:space="0" w:color="auto"/>
          </w:divBdr>
          <w:divsChild>
            <w:div w:id="407659029">
              <w:marLeft w:val="0"/>
              <w:marRight w:val="0"/>
              <w:marTop w:val="120"/>
              <w:marBottom w:val="0"/>
              <w:divBdr>
                <w:top w:val="none" w:sz="0" w:space="0" w:color="auto"/>
                <w:left w:val="none" w:sz="0" w:space="0" w:color="auto"/>
                <w:bottom w:val="none" w:sz="0" w:space="0" w:color="auto"/>
                <w:right w:val="none" w:sz="0" w:space="0" w:color="auto"/>
              </w:divBdr>
            </w:div>
            <w:div w:id="1675959833">
              <w:marLeft w:val="0"/>
              <w:marRight w:val="0"/>
              <w:marTop w:val="0"/>
              <w:marBottom w:val="0"/>
              <w:divBdr>
                <w:top w:val="none" w:sz="0" w:space="0" w:color="auto"/>
                <w:left w:val="none" w:sz="0" w:space="0" w:color="auto"/>
                <w:bottom w:val="none" w:sz="0" w:space="0" w:color="auto"/>
                <w:right w:val="none" w:sz="0" w:space="0" w:color="auto"/>
              </w:divBdr>
            </w:div>
          </w:divsChild>
        </w:div>
        <w:div w:id="2049211705">
          <w:marLeft w:val="0"/>
          <w:marRight w:val="0"/>
          <w:marTop w:val="0"/>
          <w:marBottom w:val="0"/>
          <w:divBdr>
            <w:top w:val="none" w:sz="0" w:space="0" w:color="auto"/>
            <w:left w:val="none" w:sz="0" w:space="0" w:color="auto"/>
            <w:bottom w:val="none" w:sz="0" w:space="0" w:color="auto"/>
            <w:right w:val="none" w:sz="0" w:space="0" w:color="auto"/>
          </w:divBdr>
          <w:divsChild>
            <w:div w:id="219899808">
              <w:marLeft w:val="0"/>
              <w:marRight w:val="0"/>
              <w:marTop w:val="120"/>
              <w:marBottom w:val="0"/>
              <w:divBdr>
                <w:top w:val="none" w:sz="0" w:space="0" w:color="auto"/>
                <w:left w:val="none" w:sz="0" w:space="0" w:color="auto"/>
                <w:bottom w:val="none" w:sz="0" w:space="0" w:color="auto"/>
                <w:right w:val="none" w:sz="0" w:space="0" w:color="auto"/>
              </w:divBdr>
            </w:div>
            <w:div w:id="200943128">
              <w:marLeft w:val="0"/>
              <w:marRight w:val="0"/>
              <w:marTop w:val="0"/>
              <w:marBottom w:val="0"/>
              <w:divBdr>
                <w:top w:val="none" w:sz="0" w:space="0" w:color="auto"/>
                <w:left w:val="none" w:sz="0" w:space="0" w:color="auto"/>
                <w:bottom w:val="none" w:sz="0" w:space="0" w:color="auto"/>
                <w:right w:val="none" w:sz="0" w:space="0" w:color="auto"/>
              </w:divBdr>
            </w:div>
          </w:divsChild>
        </w:div>
        <w:div w:id="707416788">
          <w:marLeft w:val="0"/>
          <w:marRight w:val="0"/>
          <w:marTop w:val="0"/>
          <w:marBottom w:val="0"/>
          <w:divBdr>
            <w:top w:val="none" w:sz="0" w:space="0" w:color="auto"/>
            <w:left w:val="none" w:sz="0" w:space="0" w:color="auto"/>
            <w:bottom w:val="none" w:sz="0" w:space="0" w:color="auto"/>
            <w:right w:val="none" w:sz="0" w:space="0" w:color="auto"/>
          </w:divBdr>
          <w:divsChild>
            <w:div w:id="677386821">
              <w:marLeft w:val="0"/>
              <w:marRight w:val="0"/>
              <w:marTop w:val="120"/>
              <w:marBottom w:val="0"/>
              <w:divBdr>
                <w:top w:val="none" w:sz="0" w:space="0" w:color="auto"/>
                <w:left w:val="none" w:sz="0" w:space="0" w:color="auto"/>
                <w:bottom w:val="none" w:sz="0" w:space="0" w:color="auto"/>
                <w:right w:val="none" w:sz="0" w:space="0" w:color="auto"/>
              </w:divBdr>
            </w:div>
            <w:div w:id="1274630027">
              <w:marLeft w:val="0"/>
              <w:marRight w:val="0"/>
              <w:marTop w:val="0"/>
              <w:marBottom w:val="0"/>
              <w:divBdr>
                <w:top w:val="none" w:sz="0" w:space="0" w:color="auto"/>
                <w:left w:val="none" w:sz="0" w:space="0" w:color="auto"/>
                <w:bottom w:val="none" w:sz="0" w:space="0" w:color="auto"/>
                <w:right w:val="none" w:sz="0" w:space="0" w:color="auto"/>
              </w:divBdr>
            </w:div>
          </w:divsChild>
        </w:div>
        <w:div w:id="847209165">
          <w:marLeft w:val="0"/>
          <w:marRight w:val="0"/>
          <w:marTop w:val="0"/>
          <w:marBottom w:val="0"/>
          <w:divBdr>
            <w:top w:val="none" w:sz="0" w:space="0" w:color="auto"/>
            <w:left w:val="none" w:sz="0" w:space="0" w:color="auto"/>
            <w:bottom w:val="none" w:sz="0" w:space="0" w:color="auto"/>
            <w:right w:val="none" w:sz="0" w:space="0" w:color="auto"/>
          </w:divBdr>
          <w:divsChild>
            <w:div w:id="1113744311">
              <w:marLeft w:val="0"/>
              <w:marRight w:val="0"/>
              <w:marTop w:val="120"/>
              <w:marBottom w:val="0"/>
              <w:divBdr>
                <w:top w:val="none" w:sz="0" w:space="0" w:color="auto"/>
                <w:left w:val="none" w:sz="0" w:space="0" w:color="auto"/>
                <w:bottom w:val="none" w:sz="0" w:space="0" w:color="auto"/>
                <w:right w:val="none" w:sz="0" w:space="0" w:color="auto"/>
              </w:divBdr>
            </w:div>
            <w:div w:id="148790310">
              <w:marLeft w:val="0"/>
              <w:marRight w:val="0"/>
              <w:marTop w:val="0"/>
              <w:marBottom w:val="0"/>
              <w:divBdr>
                <w:top w:val="none" w:sz="0" w:space="0" w:color="auto"/>
                <w:left w:val="none" w:sz="0" w:space="0" w:color="auto"/>
                <w:bottom w:val="none" w:sz="0" w:space="0" w:color="auto"/>
                <w:right w:val="none" w:sz="0" w:space="0" w:color="auto"/>
              </w:divBdr>
            </w:div>
          </w:divsChild>
        </w:div>
        <w:div w:id="1072697053">
          <w:marLeft w:val="0"/>
          <w:marRight w:val="0"/>
          <w:marTop w:val="0"/>
          <w:marBottom w:val="0"/>
          <w:divBdr>
            <w:top w:val="none" w:sz="0" w:space="0" w:color="auto"/>
            <w:left w:val="none" w:sz="0" w:space="0" w:color="auto"/>
            <w:bottom w:val="none" w:sz="0" w:space="0" w:color="auto"/>
            <w:right w:val="none" w:sz="0" w:space="0" w:color="auto"/>
          </w:divBdr>
          <w:divsChild>
            <w:div w:id="2117871830">
              <w:marLeft w:val="0"/>
              <w:marRight w:val="0"/>
              <w:marTop w:val="120"/>
              <w:marBottom w:val="0"/>
              <w:divBdr>
                <w:top w:val="none" w:sz="0" w:space="0" w:color="auto"/>
                <w:left w:val="none" w:sz="0" w:space="0" w:color="auto"/>
                <w:bottom w:val="none" w:sz="0" w:space="0" w:color="auto"/>
                <w:right w:val="none" w:sz="0" w:space="0" w:color="auto"/>
              </w:divBdr>
            </w:div>
            <w:div w:id="950746575">
              <w:marLeft w:val="0"/>
              <w:marRight w:val="0"/>
              <w:marTop w:val="0"/>
              <w:marBottom w:val="0"/>
              <w:divBdr>
                <w:top w:val="none" w:sz="0" w:space="0" w:color="auto"/>
                <w:left w:val="none" w:sz="0" w:space="0" w:color="auto"/>
                <w:bottom w:val="none" w:sz="0" w:space="0" w:color="auto"/>
                <w:right w:val="none" w:sz="0" w:space="0" w:color="auto"/>
              </w:divBdr>
            </w:div>
          </w:divsChild>
        </w:div>
        <w:div w:id="120342942">
          <w:marLeft w:val="0"/>
          <w:marRight w:val="0"/>
          <w:marTop w:val="0"/>
          <w:marBottom w:val="0"/>
          <w:divBdr>
            <w:top w:val="none" w:sz="0" w:space="0" w:color="auto"/>
            <w:left w:val="none" w:sz="0" w:space="0" w:color="auto"/>
            <w:bottom w:val="none" w:sz="0" w:space="0" w:color="auto"/>
            <w:right w:val="none" w:sz="0" w:space="0" w:color="auto"/>
          </w:divBdr>
          <w:divsChild>
            <w:div w:id="837309425">
              <w:marLeft w:val="0"/>
              <w:marRight w:val="0"/>
              <w:marTop w:val="120"/>
              <w:marBottom w:val="0"/>
              <w:divBdr>
                <w:top w:val="none" w:sz="0" w:space="0" w:color="auto"/>
                <w:left w:val="none" w:sz="0" w:space="0" w:color="auto"/>
                <w:bottom w:val="none" w:sz="0" w:space="0" w:color="auto"/>
                <w:right w:val="none" w:sz="0" w:space="0" w:color="auto"/>
              </w:divBdr>
            </w:div>
            <w:div w:id="175161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408452">
      <w:bodyDiv w:val="1"/>
      <w:marLeft w:val="0"/>
      <w:marRight w:val="0"/>
      <w:marTop w:val="0"/>
      <w:marBottom w:val="0"/>
      <w:divBdr>
        <w:top w:val="none" w:sz="0" w:space="0" w:color="auto"/>
        <w:left w:val="none" w:sz="0" w:space="0" w:color="auto"/>
        <w:bottom w:val="none" w:sz="0" w:space="0" w:color="auto"/>
        <w:right w:val="none" w:sz="0" w:space="0" w:color="auto"/>
      </w:divBdr>
    </w:div>
    <w:div w:id="1262224527">
      <w:bodyDiv w:val="1"/>
      <w:marLeft w:val="0"/>
      <w:marRight w:val="0"/>
      <w:marTop w:val="0"/>
      <w:marBottom w:val="0"/>
      <w:divBdr>
        <w:top w:val="none" w:sz="0" w:space="0" w:color="auto"/>
        <w:left w:val="none" w:sz="0" w:space="0" w:color="auto"/>
        <w:bottom w:val="none" w:sz="0" w:space="0" w:color="auto"/>
        <w:right w:val="none" w:sz="0" w:space="0" w:color="auto"/>
      </w:divBdr>
      <w:divsChild>
        <w:div w:id="269819394">
          <w:marLeft w:val="0"/>
          <w:marRight w:val="0"/>
          <w:marTop w:val="0"/>
          <w:marBottom w:val="0"/>
          <w:divBdr>
            <w:top w:val="none" w:sz="0" w:space="0" w:color="auto"/>
            <w:left w:val="none" w:sz="0" w:space="0" w:color="auto"/>
            <w:bottom w:val="none" w:sz="0" w:space="0" w:color="auto"/>
            <w:right w:val="none" w:sz="0" w:space="0" w:color="auto"/>
          </w:divBdr>
          <w:divsChild>
            <w:div w:id="1595626632">
              <w:marLeft w:val="0"/>
              <w:marRight w:val="0"/>
              <w:marTop w:val="120"/>
              <w:marBottom w:val="0"/>
              <w:divBdr>
                <w:top w:val="none" w:sz="0" w:space="0" w:color="auto"/>
                <w:left w:val="none" w:sz="0" w:space="0" w:color="auto"/>
                <w:bottom w:val="none" w:sz="0" w:space="0" w:color="auto"/>
                <w:right w:val="none" w:sz="0" w:space="0" w:color="auto"/>
              </w:divBdr>
            </w:div>
            <w:div w:id="228344587">
              <w:marLeft w:val="0"/>
              <w:marRight w:val="0"/>
              <w:marTop w:val="0"/>
              <w:marBottom w:val="0"/>
              <w:divBdr>
                <w:top w:val="none" w:sz="0" w:space="0" w:color="auto"/>
                <w:left w:val="none" w:sz="0" w:space="0" w:color="auto"/>
                <w:bottom w:val="none" w:sz="0" w:space="0" w:color="auto"/>
                <w:right w:val="none" w:sz="0" w:space="0" w:color="auto"/>
              </w:divBdr>
            </w:div>
          </w:divsChild>
        </w:div>
        <w:div w:id="947274118">
          <w:marLeft w:val="0"/>
          <w:marRight w:val="0"/>
          <w:marTop w:val="0"/>
          <w:marBottom w:val="0"/>
          <w:divBdr>
            <w:top w:val="none" w:sz="0" w:space="0" w:color="auto"/>
            <w:left w:val="none" w:sz="0" w:space="0" w:color="auto"/>
            <w:bottom w:val="none" w:sz="0" w:space="0" w:color="auto"/>
            <w:right w:val="none" w:sz="0" w:space="0" w:color="auto"/>
          </w:divBdr>
          <w:divsChild>
            <w:div w:id="865757340">
              <w:marLeft w:val="0"/>
              <w:marRight w:val="0"/>
              <w:marTop w:val="120"/>
              <w:marBottom w:val="0"/>
              <w:divBdr>
                <w:top w:val="none" w:sz="0" w:space="0" w:color="auto"/>
                <w:left w:val="none" w:sz="0" w:space="0" w:color="auto"/>
                <w:bottom w:val="none" w:sz="0" w:space="0" w:color="auto"/>
                <w:right w:val="none" w:sz="0" w:space="0" w:color="auto"/>
              </w:divBdr>
            </w:div>
            <w:div w:id="1123502764">
              <w:marLeft w:val="0"/>
              <w:marRight w:val="0"/>
              <w:marTop w:val="0"/>
              <w:marBottom w:val="0"/>
              <w:divBdr>
                <w:top w:val="none" w:sz="0" w:space="0" w:color="auto"/>
                <w:left w:val="none" w:sz="0" w:space="0" w:color="auto"/>
                <w:bottom w:val="none" w:sz="0" w:space="0" w:color="auto"/>
                <w:right w:val="none" w:sz="0" w:space="0" w:color="auto"/>
              </w:divBdr>
            </w:div>
          </w:divsChild>
        </w:div>
        <w:div w:id="432165661">
          <w:marLeft w:val="0"/>
          <w:marRight w:val="0"/>
          <w:marTop w:val="0"/>
          <w:marBottom w:val="0"/>
          <w:divBdr>
            <w:top w:val="none" w:sz="0" w:space="0" w:color="auto"/>
            <w:left w:val="none" w:sz="0" w:space="0" w:color="auto"/>
            <w:bottom w:val="none" w:sz="0" w:space="0" w:color="auto"/>
            <w:right w:val="none" w:sz="0" w:space="0" w:color="auto"/>
          </w:divBdr>
          <w:divsChild>
            <w:div w:id="1054085042">
              <w:marLeft w:val="0"/>
              <w:marRight w:val="0"/>
              <w:marTop w:val="120"/>
              <w:marBottom w:val="0"/>
              <w:divBdr>
                <w:top w:val="none" w:sz="0" w:space="0" w:color="auto"/>
                <w:left w:val="none" w:sz="0" w:space="0" w:color="auto"/>
                <w:bottom w:val="none" w:sz="0" w:space="0" w:color="auto"/>
                <w:right w:val="none" w:sz="0" w:space="0" w:color="auto"/>
              </w:divBdr>
            </w:div>
            <w:div w:id="700133126">
              <w:marLeft w:val="0"/>
              <w:marRight w:val="0"/>
              <w:marTop w:val="0"/>
              <w:marBottom w:val="0"/>
              <w:divBdr>
                <w:top w:val="none" w:sz="0" w:space="0" w:color="auto"/>
                <w:left w:val="none" w:sz="0" w:space="0" w:color="auto"/>
                <w:bottom w:val="none" w:sz="0" w:space="0" w:color="auto"/>
                <w:right w:val="none" w:sz="0" w:space="0" w:color="auto"/>
              </w:divBdr>
            </w:div>
          </w:divsChild>
        </w:div>
        <w:div w:id="1773547338">
          <w:marLeft w:val="0"/>
          <w:marRight w:val="0"/>
          <w:marTop w:val="0"/>
          <w:marBottom w:val="0"/>
          <w:divBdr>
            <w:top w:val="none" w:sz="0" w:space="0" w:color="auto"/>
            <w:left w:val="none" w:sz="0" w:space="0" w:color="auto"/>
            <w:bottom w:val="none" w:sz="0" w:space="0" w:color="auto"/>
            <w:right w:val="none" w:sz="0" w:space="0" w:color="auto"/>
          </w:divBdr>
          <w:divsChild>
            <w:div w:id="499588454">
              <w:marLeft w:val="0"/>
              <w:marRight w:val="0"/>
              <w:marTop w:val="120"/>
              <w:marBottom w:val="0"/>
              <w:divBdr>
                <w:top w:val="none" w:sz="0" w:space="0" w:color="auto"/>
                <w:left w:val="none" w:sz="0" w:space="0" w:color="auto"/>
                <w:bottom w:val="none" w:sz="0" w:space="0" w:color="auto"/>
                <w:right w:val="none" w:sz="0" w:space="0" w:color="auto"/>
              </w:divBdr>
            </w:div>
            <w:div w:id="1809586681">
              <w:marLeft w:val="0"/>
              <w:marRight w:val="0"/>
              <w:marTop w:val="0"/>
              <w:marBottom w:val="0"/>
              <w:divBdr>
                <w:top w:val="none" w:sz="0" w:space="0" w:color="auto"/>
                <w:left w:val="none" w:sz="0" w:space="0" w:color="auto"/>
                <w:bottom w:val="none" w:sz="0" w:space="0" w:color="auto"/>
                <w:right w:val="none" w:sz="0" w:space="0" w:color="auto"/>
              </w:divBdr>
            </w:div>
          </w:divsChild>
        </w:div>
        <w:div w:id="1162236451">
          <w:marLeft w:val="0"/>
          <w:marRight w:val="0"/>
          <w:marTop w:val="0"/>
          <w:marBottom w:val="0"/>
          <w:divBdr>
            <w:top w:val="none" w:sz="0" w:space="0" w:color="auto"/>
            <w:left w:val="none" w:sz="0" w:space="0" w:color="auto"/>
            <w:bottom w:val="none" w:sz="0" w:space="0" w:color="auto"/>
            <w:right w:val="none" w:sz="0" w:space="0" w:color="auto"/>
          </w:divBdr>
          <w:divsChild>
            <w:div w:id="1266841444">
              <w:marLeft w:val="0"/>
              <w:marRight w:val="0"/>
              <w:marTop w:val="120"/>
              <w:marBottom w:val="0"/>
              <w:divBdr>
                <w:top w:val="none" w:sz="0" w:space="0" w:color="auto"/>
                <w:left w:val="none" w:sz="0" w:space="0" w:color="auto"/>
                <w:bottom w:val="none" w:sz="0" w:space="0" w:color="auto"/>
                <w:right w:val="none" w:sz="0" w:space="0" w:color="auto"/>
              </w:divBdr>
            </w:div>
            <w:div w:id="1689602588">
              <w:marLeft w:val="0"/>
              <w:marRight w:val="0"/>
              <w:marTop w:val="0"/>
              <w:marBottom w:val="0"/>
              <w:divBdr>
                <w:top w:val="none" w:sz="0" w:space="0" w:color="auto"/>
                <w:left w:val="none" w:sz="0" w:space="0" w:color="auto"/>
                <w:bottom w:val="none" w:sz="0" w:space="0" w:color="auto"/>
                <w:right w:val="none" w:sz="0" w:space="0" w:color="auto"/>
              </w:divBdr>
            </w:div>
          </w:divsChild>
        </w:div>
        <w:div w:id="1366639973">
          <w:marLeft w:val="0"/>
          <w:marRight w:val="0"/>
          <w:marTop w:val="0"/>
          <w:marBottom w:val="0"/>
          <w:divBdr>
            <w:top w:val="none" w:sz="0" w:space="0" w:color="auto"/>
            <w:left w:val="none" w:sz="0" w:space="0" w:color="auto"/>
            <w:bottom w:val="none" w:sz="0" w:space="0" w:color="auto"/>
            <w:right w:val="none" w:sz="0" w:space="0" w:color="auto"/>
          </w:divBdr>
          <w:divsChild>
            <w:div w:id="384565654">
              <w:marLeft w:val="0"/>
              <w:marRight w:val="0"/>
              <w:marTop w:val="120"/>
              <w:marBottom w:val="0"/>
              <w:divBdr>
                <w:top w:val="none" w:sz="0" w:space="0" w:color="auto"/>
                <w:left w:val="none" w:sz="0" w:space="0" w:color="auto"/>
                <w:bottom w:val="none" w:sz="0" w:space="0" w:color="auto"/>
                <w:right w:val="none" w:sz="0" w:space="0" w:color="auto"/>
              </w:divBdr>
            </w:div>
            <w:div w:id="1326126080">
              <w:marLeft w:val="0"/>
              <w:marRight w:val="0"/>
              <w:marTop w:val="0"/>
              <w:marBottom w:val="0"/>
              <w:divBdr>
                <w:top w:val="none" w:sz="0" w:space="0" w:color="auto"/>
                <w:left w:val="none" w:sz="0" w:space="0" w:color="auto"/>
                <w:bottom w:val="none" w:sz="0" w:space="0" w:color="auto"/>
                <w:right w:val="none" w:sz="0" w:space="0" w:color="auto"/>
              </w:divBdr>
            </w:div>
          </w:divsChild>
        </w:div>
        <w:div w:id="418603668">
          <w:marLeft w:val="0"/>
          <w:marRight w:val="0"/>
          <w:marTop w:val="0"/>
          <w:marBottom w:val="0"/>
          <w:divBdr>
            <w:top w:val="none" w:sz="0" w:space="0" w:color="auto"/>
            <w:left w:val="none" w:sz="0" w:space="0" w:color="auto"/>
            <w:bottom w:val="none" w:sz="0" w:space="0" w:color="auto"/>
            <w:right w:val="none" w:sz="0" w:space="0" w:color="auto"/>
          </w:divBdr>
          <w:divsChild>
            <w:div w:id="1288391314">
              <w:marLeft w:val="0"/>
              <w:marRight w:val="0"/>
              <w:marTop w:val="120"/>
              <w:marBottom w:val="0"/>
              <w:divBdr>
                <w:top w:val="none" w:sz="0" w:space="0" w:color="auto"/>
                <w:left w:val="none" w:sz="0" w:space="0" w:color="auto"/>
                <w:bottom w:val="none" w:sz="0" w:space="0" w:color="auto"/>
                <w:right w:val="none" w:sz="0" w:space="0" w:color="auto"/>
              </w:divBdr>
            </w:div>
            <w:div w:id="1639721550">
              <w:marLeft w:val="0"/>
              <w:marRight w:val="0"/>
              <w:marTop w:val="0"/>
              <w:marBottom w:val="0"/>
              <w:divBdr>
                <w:top w:val="none" w:sz="0" w:space="0" w:color="auto"/>
                <w:left w:val="none" w:sz="0" w:space="0" w:color="auto"/>
                <w:bottom w:val="none" w:sz="0" w:space="0" w:color="auto"/>
                <w:right w:val="none" w:sz="0" w:space="0" w:color="auto"/>
              </w:divBdr>
            </w:div>
          </w:divsChild>
        </w:div>
        <w:div w:id="727611454">
          <w:marLeft w:val="0"/>
          <w:marRight w:val="0"/>
          <w:marTop w:val="0"/>
          <w:marBottom w:val="0"/>
          <w:divBdr>
            <w:top w:val="none" w:sz="0" w:space="0" w:color="auto"/>
            <w:left w:val="none" w:sz="0" w:space="0" w:color="auto"/>
            <w:bottom w:val="none" w:sz="0" w:space="0" w:color="auto"/>
            <w:right w:val="none" w:sz="0" w:space="0" w:color="auto"/>
          </w:divBdr>
          <w:divsChild>
            <w:div w:id="1973636685">
              <w:marLeft w:val="0"/>
              <w:marRight w:val="0"/>
              <w:marTop w:val="120"/>
              <w:marBottom w:val="0"/>
              <w:divBdr>
                <w:top w:val="none" w:sz="0" w:space="0" w:color="auto"/>
                <w:left w:val="none" w:sz="0" w:space="0" w:color="auto"/>
                <w:bottom w:val="none" w:sz="0" w:space="0" w:color="auto"/>
                <w:right w:val="none" w:sz="0" w:space="0" w:color="auto"/>
              </w:divBdr>
            </w:div>
            <w:div w:id="2007006041">
              <w:marLeft w:val="0"/>
              <w:marRight w:val="0"/>
              <w:marTop w:val="0"/>
              <w:marBottom w:val="0"/>
              <w:divBdr>
                <w:top w:val="none" w:sz="0" w:space="0" w:color="auto"/>
                <w:left w:val="none" w:sz="0" w:space="0" w:color="auto"/>
                <w:bottom w:val="none" w:sz="0" w:space="0" w:color="auto"/>
                <w:right w:val="none" w:sz="0" w:space="0" w:color="auto"/>
              </w:divBdr>
            </w:div>
          </w:divsChild>
        </w:div>
        <w:div w:id="1046682921">
          <w:marLeft w:val="0"/>
          <w:marRight w:val="0"/>
          <w:marTop w:val="0"/>
          <w:marBottom w:val="0"/>
          <w:divBdr>
            <w:top w:val="none" w:sz="0" w:space="0" w:color="auto"/>
            <w:left w:val="none" w:sz="0" w:space="0" w:color="auto"/>
            <w:bottom w:val="none" w:sz="0" w:space="0" w:color="auto"/>
            <w:right w:val="none" w:sz="0" w:space="0" w:color="auto"/>
          </w:divBdr>
          <w:divsChild>
            <w:div w:id="482283018">
              <w:marLeft w:val="0"/>
              <w:marRight w:val="0"/>
              <w:marTop w:val="120"/>
              <w:marBottom w:val="0"/>
              <w:divBdr>
                <w:top w:val="none" w:sz="0" w:space="0" w:color="auto"/>
                <w:left w:val="none" w:sz="0" w:space="0" w:color="auto"/>
                <w:bottom w:val="none" w:sz="0" w:space="0" w:color="auto"/>
                <w:right w:val="none" w:sz="0" w:space="0" w:color="auto"/>
              </w:divBdr>
            </w:div>
            <w:div w:id="8258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73117">
      <w:bodyDiv w:val="1"/>
      <w:marLeft w:val="0"/>
      <w:marRight w:val="0"/>
      <w:marTop w:val="0"/>
      <w:marBottom w:val="0"/>
      <w:divBdr>
        <w:top w:val="none" w:sz="0" w:space="0" w:color="auto"/>
        <w:left w:val="none" w:sz="0" w:space="0" w:color="auto"/>
        <w:bottom w:val="none" w:sz="0" w:space="0" w:color="auto"/>
        <w:right w:val="none" w:sz="0" w:space="0" w:color="auto"/>
      </w:divBdr>
    </w:div>
    <w:div w:id="1340349943">
      <w:bodyDiv w:val="1"/>
      <w:marLeft w:val="0"/>
      <w:marRight w:val="0"/>
      <w:marTop w:val="0"/>
      <w:marBottom w:val="0"/>
      <w:divBdr>
        <w:top w:val="none" w:sz="0" w:space="0" w:color="auto"/>
        <w:left w:val="none" w:sz="0" w:space="0" w:color="auto"/>
        <w:bottom w:val="none" w:sz="0" w:space="0" w:color="auto"/>
        <w:right w:val="none" w:sz="0" w:space="0" w:color="auto"/>
      </w:divBdr>
      <w:divsChild>
        <w:div w:id="2042780532">
          <w:marLeft w:val="0"/>
          <w:marRight w:val="0"/>
          <w:marTop w:val="0"/>
          <w:marBottom w:val="0"/>
          <w:divBdr>
            <w:top w:val="none" w:sz="0" w:space="0" w:color="auto"/>
            <w:left w:val="none" w:sz="0" w:space="0" w:color="auto"/>
            <w:bottom w:val="none" w:sz="0" w:space="0" w:color="auto"/>
            <w:right w:val="none" w:sz="0" w:space="0" w:color="auto"/>
          </w:divBdr>
          <w:divsChild>
            <w:div w:id="1605110918">
              <w:marLeft w:val="0"/>
              <w:marRight w:val="0"/>
              <w:marTop w:val="120"/>
              <w:marBottom w:val="0"/>
              <w:divBdr>
                <w:top w:val="none" w:sz="0" w:space="0" w:color="auto"/>
                <w:left w:val="none" w:sz="0" w:space="0" w:color="auto"/>
                <w:bottom w:val="none" w:sz="0" w:space="0" w:color="auto"/>
                <w:right w:val="none" w:sz="0" w:space="0" w:color="auto"/>
              </w:divBdr>
            </w:div>
            <w:div w:id="2361738">
              <w:marLeft w:val="0"/>
              <w:marRight w:val="0"/>
              <w:marTop w:val="0"/>
              <w:marBottom w:val="0"/>
              <w:divBdr>
                <w:top w:val="none" w:sz="0" w:space="0" w:color="auto"/>
                <w:left w:val="none" w:sz="0" w:space="0" w:color="auto"/>
                <w:bottom w:val="none" w:sz="0" w:space="0" w:color="auto"/>
                <w:right w:val="none" w:sz="0" w:space="0" w:color="auto"/>
              </w:divBdr>
            </w:div>
          </w:divsChild>
        </w:div>
        <w:div w:id="1844853348">
          <w:marLeft w:val="0"/>
          <w:marRight w:val="0"/>
          <w:marTop w:val="0"/>
          <w:marBottom w:val="0"/>
          <w:divBdr>
            <w:top w:val="none" w:sz="0" w:space="0" w:color="auto"/>
            <w:left w:val="none" w:sz="0" w:space="0" w:color="auto"/>
            <w:bottom w:val="none" w:sz="0" w:space="0" w:color="auto"/>
            <w:right w:val="none" w:sz="0" w:space="0" w:color="auto"/>
          </w:divBdr>
          <w:divsChild>
            <w:div w:id="421680763">
              <w:marLeft w:val="0"/>
              <w:marRight w:val="0"/>
              <w:marTop w:val="120"/>
              <w:marBottom w:val="0"/>
              <w:divBdr>
                <w:top w:val="none" w:sz="0" w:space="0" w:color="auto"/>
                <w:left w:val="none" w:sz="0" w:space="0" w:color="auto"/>
                <w:bottom w:val="none" w:sz="0" w:space="0" w:color="auto"/>
                <w:right w:val="none" w:sz="0" w:space="0" w:color="auto"/>
              </w:divBdr>
            </w:div>
            <w:div w:id="1047071254">
              <w:marLeft w:val="0"/>
              <w:marRight w:val="0"/>
              <w:marTop w:val="0"/>
              <w:marBottom w:val="0"/>
              <w:divBdr>
                <w:top w:val="none" w:sz="0" w:space="0" w:color="auto"/>
                <w:left w:val="none" w:sz="0" w:space="0" w:color="auto"/>
                <w:bottom w:val="none" w:sz="0" w:space="0" w:color="auto"/>
                <w:right w:val="none" w:sz="0" w:space="0" w:color="auto"/>
              </w:divBdr>
            </w:div>
          </w:divsChild>
        </w:div>
        <w:div w:id="1411779224">
          <w:marLeft w:val="0"/>
          <w:marRight w:val="0"/>
          <w:marTop w:val="0"/>
          <w:marBottom w:val="0"/>
          <w:divBdr>
            <w:top w:val="none" w:sz="0" w:space="0" w:color="auto"/>
            <w:left w:val="none" w:sz="0" w:space="0" w:color="auto"/>
            <w:bottom w:val="none" w:sz="0" w:space="0" w:color="auto"/>
            <w:right w:val="none" w:sz="0" w:space="0" w:color="auto"/>
          </w:divBdr>
          <w:divsChild>
            <w:div w:id="433594533">
              <w:marLeft w:val="0"/>
              <w:marRight w:val="0"/>
              <w:marTop w:val="120"/>
              <w:marBottom w:val="0"/>
              <w:divBdr>
                <w:top w:val="none" w:sz="0" w:space="0" w:color="auto"/>
                <w:left w:val="none" w:sz="0" w:space="0" w:color="auto"/>
                <w:bottom w:val="none" w:sz="0" w:space="0" w:color="auto"/>
                <w:right w:val="none" w:sz="0" w:space="0" w:color="auto"/>
              </w:divBdr>
            </w:div>
            <w:div w:id="2014722004">
              <w:marLeft w:val="0"/>
              <w:marRight w:val="0"/>
              <w:marTop w:val="0"/>
              <w:marBottom w:val="0"/>
              <w:divBdr>
                <w:top w:val="none" w:sz="0" w:space="0" w:color="auto"/>
                <w:left w:val="none" w:sz="0" w:space="0" w:color="auto"/>
                <w:bottom w:val="none" w:sz="0" w:space="0" w:color="auto"/>
                <w:right w:val="none" w:sz="0" w:space="0" w:color="auto"/>
              </w:divBdr>
            </w:div>
          </w:divsChild>
        </w:div>
        <w:div w:id="2085911921">
          <w:marLeft w:val="0"/>
          <w:marRight w:val="0"/>
          <w:marTop w:val="0"/>
          <w:marBottom w:val="0"/>
          <w:divBdr>
            <w:top w:val="none" w:sz="0" w:space="0" w:color="auto"/>
            <w:left w:val="none" w:sz="0" w:space="0" w:color="auto"/>
            <w:bottom w:val="none" w:sz="0" w:space="0" w:color="auto"/>
            <w:right w:val="none" w:sz="0" w:space="0" w:color="auto"/>
          </w:divBdr>
          <w:divsChild>
            <w:div w:id="1738281102">
              <w:marLeft w:val="0"/>
              <w:marRight w:val="0"/>
              <w:marTop w:val="120"/>
              <w:marBottom w:val="0"/>
              <w:divBdr>
                <w:top w:val="none" w:sz="0" w:space="0" w:color="auto"/>
                <w:left w:val="none" w:sz="0" w:space="0" w:color="auto"/>
                <w:bottom w:val="none" w:sz="0" w:space="0" w:color="auto"/>
                <w:right w:val="none" w:sz="0" w:space="0" w:color="auto"/>
              </w:divBdr>
            </w:div>
            <w:div w:id="597561819">
              <w:marLeft w:val="0"/>
              <w:marRight w:val="0"/>
              <w:marTop w:val="0"/>
              <w:marBottom w:val="0"/>
              <w:divBdr>
                <w:top w:val="none" w:sz="0" w:space="0" w:color="auto"/>
                <w:left w:val="none" w:sz="0" w:space="0" w:color="auto"/>
                <w:bottom w:val="none" w:sz="0" w:space="0" w:color="auto"/>
                <w:right w:val="none" w:sz="0" w:space="0" w:color="auto"/>
              </w:divBdr>
            </w:div>
          </w:divsChild>
        </w:div>
        <w:div w:id="985746174">
          <w:marLeft w:val="0"/>
          <w:marRight w:val="0"/>
          <w:marTop w:val="0"/>
          <w:marBottom w:val="0"/>
          <w:divBdr>
            <w:top w:val="none" w:sz="0" w:space="0" w:color="auto"/>
            <w:left w:val="none" w:sz="0" w:space="0" w:color="auto"/>
            <w:bottom w:val="none" w:sz="0" w:space="0" w:color="auto"/>
            <w:right w:val="none" w:sz="0" w:space="0" w:color="auto"/>
          </w:divBdr>
          <w:divsChild>
            <w:div w:id="137500372">
              <w:marLeft w:val="0"/>
              <w:marRight w:val="0"/>
              <w:marTop w:val="120"/>
              <w:marBottom w:val="0"/>
              <w:divBdr>
                <w:top w:val="none" w:sz="0" w:space="0" w:color="auto"/>
                <w:left w:val="none" w:sz="0" w:space="0" w:color="auto"/>
                <w:bottom w:val="none" w:sz="0" w:space="0" w:color="auto"/>
                <w:right w:val="none" w:sz="0" w:space="0" w:color="auto"/>
              </w:divBdr>
            </w:div>
            <w:div w:id="1427576835">
              <w:marLeft w:val="0"/>
              <w:marRight w:val="0"/>
              <w:marTop w:val="0"/>
              <w:marBottom w:val="0"/>
              <w:divBdr>
                <w:top w:val="none" w:sz="0" w:space="0" w:color="auto"/>
                <w:left w:val="none" w:sz="0" w:space="0" w:color="auto"/>
                <w:bottom w:val="none" w:sz="0" w:space="0" w:color="auto"/>
                <w:right w:val="none" w:sz="0" w:space="0" w:color="auto"/>
              </w:divBdr>
            </w:div>
          </w:divsChild>
        </w:div>
        <w:div w:id="4869809">
          <w:marLeft w:val="0"/>
          <w:marRight w:val="0"/>
          <w:marTop w:val="0"/>
          <w:marBottom w:val="0"/>
          <w:divBdr>
            <w:top w:val="none" w:sz="0" w:space="0" w:color="auto"/>
            <w:left w:val="none" w:sz="0" w:space="0" w:color="auto"/>
            <w:bottom w:val="none" w:sz="0" w:space="0" w:color="auto"/>
            <w:right w:val="none" w:sz="0" w:space="0" w:color="auto"/>
          </w:divBdr>
          <w:divsChild>
            <w:div w:id="237979337">
              <w:marLeft w:val="0"/>
              <w:marRight w:val="0"/>
              <w:marTop w:val="120"/>
              <w:marBottom w:val="0"/>
              <w:divBdr>
                <w:top w:val="none" w:sz="0" w:space="0" w:color="auto"/>
                <w:left w:val="none" w:sz="0" w:space="0" w:color="auto"/>
                <w:bottom w:val="none" w:sz="0" w:space="0" w:color="auto"/>
                <w:right w:val="none" w:sz="0" w:space="0" w:color="auto"/>
              </w:divBdr>
            </w:div>
            <w:div w:id="1019309484">
              <w:marLeft w:val="0"/>
              <w:marRight w:val="0"/>
              <w:marTop w:val="0"/>
              <w:marBottom w:val="0"/>
              <w:divBdr>
                <w:top w:val="none" w:sz="0" w:space="0" w:color="auto"/>
                <w:left w:val="none" w:sz="0" w:space="0" w:color="auto"/>
                <w:bottom w:val="none" w:sz="0" w:space="0" w:color="auto"/>
                <w:right w:val="none" w:sz="0" w:space="0" w:color="auto"/>
              </w:divBdr>
            </w:div>
          </w:divsChild>
        </w:div>
        <w:div w:id="1555849682">
          <w:marLeft w:val="0"/>
          <w:marRight w:val="0"/>
          <w:marTop w:val="0"/>
          <w:marBottom w:val="0"/>
          <w:divBdr>
            <w:top w:val="none" w:sz="0" w:space="0" w:color="auto"/>
            <w:left w:val="none" w:sz="0" w:space="0" w:color="auto"/>
            <w:bottom w:val="none" w:sz="0" w:space="0" w:color="auto"/>
            <w:right w:val="none" w:sz="0" w:space="0" w:color="auto"/>
          </w:divBdr>
          <w:divsChild>
            <w:div w:id="211114435">
              <w:marLeft w:val="0"/>
              <w:marRight w:val="0"/>
              <w:marTop w:val="120"/>
              <w:marBottom w:val="0"/>
              <w:divBdr>
                <w:top w:val="none" w:sz="0" w:space="0" w:color="auto"/>
                <w:left w:val="none" w:sz="0" w:space="0" w:color="auto"/>
                <w:bottom w:val="none" w:sz="0" w:space="0" w:color="auto"/>
                <w:right w:val="none" w:sz="0" w:space="0" w:color="auto"/>
              </w:divBdr>
            </w:div>
            <w:div w:id="91347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195776">
      <w:bodyDiv w:val="1"/>
      <w:marLeft w:val="0"/>
      <w:marRight w:val="0"/>
      <w:marTop w:val="0"/>
      <w:marBottom w:val="0"/>
      <w:divBdr>
        <w:top w:val="none" w:sz="0" w:space="0" w:color="auto"/>
        <w:left w:val="none" w:sz="0" w:space="0" w:color="auto"/>
        <w:bottom w:val="none" w:sz="0" w:space="0" w:color="auto"/>
        <w:right w:val="none" w:sz="0" w:space="0" w:color="auto"/>
      </w:divBdr>
    </w:div>
    <w:div w:id="1465585433">
      <w:bodyDiv w:val="1"/>
      <w:marLeft w:val="0"/>
      <w:marRight w:val="0"/>
      <w:marTop w:val="0"/>
      <w:marBottom w:val="0"/>
      <w:divBdr>
        <w:top w:val="none" w:sz="0" w:space="0" w:color="auto"/>
        <w:left w:val="none" w:sz="0" w:space="0" w:color="auto"/>
        <w:bottom w:val="none" w:sz="0" w:space="0" w:color="auto"/>
        <w:right w:val="none" w:sz="0" w:space="0" w:color="auto"/>
      </w:divBdr>
    </w:div>
    <w:div w:id="1501116561">
      <w:bodyDiv w:val="1"/>
      <w:marLeft w:val="0"/>
      <w:marRight w:val="0"/>
      <w:marTop w:val="0"/>
      <w:marBottom w:val="0"/>
      <w:divBdr>
        <w:top w:val="none" w:sz="0" w:space="0" w:color="auto"/>
        <w:left w:val="none" w:sz="0" w:space="0" w:color="auto"/>
        <w:bottom w:val="none" w:sz="0" w:space="0" w:color="auto"/>
        <w:right w:val="none" w:sz="0" w:space="0" w:color="auto"/>
      </w:divBdr>
    </w:div>
    <w:div w:id="1522284859">
      <w:bodyDiv w:val="1"/>
      <w:marLeft w:val="0"/>
      <w:marRight w:val="0"/>
      <w:marTop w:val="0"/>
      <w:marBottom w:val="0"/>
      <w:divBdr>
        <w:top w:val="none" w:sz="0" w:space="0" w:color="auto"/>
        <w:left w:val="none" w:sz="0" w:space="0" w:color="auto"/>
        <w:bottom w:val="none" w:sz="0" w:space="0" w:color="auto"/>
        <w:right w:val="none" w:sz="0" w:space="0" w:color="auto"/>
      </w:divBdr>
    </w:div>
    <w:div w:id="1555463613">
      <w:bodyDiv w:val="1"/>
      <w:marLeft w:val="0"/>
      <w:marRight w:val="0"/>
      <w:marTop w:val="0"/>
      <w:marBottom w:val="0"/>
      <w:divBdr>
        <w:top w:val="none" w:sz="0" w:space="0" w:color="auto"/>
        <w:left w:val="none" w:sz="0" w:space="0" w:color="auto"/>
        <w:bottom w:val="none" w:sz="0" w:space="0" w:color="auto"/>
        <w:right w:val="none" w:sz="0" w:space="0" w:color="auto"/>
      </w:divBdr>
    </w:div>
    <w:div w:id="1598059675">
      <w:bodyDiv w:val="1"/>
      <w:marLeft w:val="0"/>
      <w:marRight w:val="0"/>
      <w:marTop w:val="0"/>
      <w:marBottom w:val="0"/>
      <w:divBdr>
        <w:top w:val="none" w:sz="0" w:space="0" w:color="auto"/>
        <w:left w:val="none" w:sz="0" w:space="0" w:color="auto"/>
        <w:bottom w:val="none" w:sz="0" w:space="0" w:color="auto"/>
        <w:right w:val="none" w:sz="0" w:space="0" w:color="auto"/>
      </w:divBdr>
    </w:div>
    <w:div w:id="1636720380">
      <w:bodyDiv w:val="1"/>
      <w:marLeft w:val="0"/>
      <w:marRight w:val="0"/>
      <w:marTop w:val="0"/>
      <w:marBottom w:val="0"/>
      <w:divBdr>
        <w:top w:val="none" w:sz="0" w:space="0" w:color="auto"/>
        <w:left w:val="none" w:sz="0" w:space="0" w:color="auto"/>
        <w:bottom w:val="none" w:sz="0" w:space="0" w:color="auto"/>
        <w:right w:val="none" w:sz="0" w:space="0" w:color="auto"/>
      </w:divBdr>
    </w:div>
    <w:div w:id="1651598185">
      <w:bodyDiv w:val="1"/>
      <w:marLeft w:val="0"/>
      <w:marRight w:val="0"/>
      <w:marTop w:val="0"/>
      <w:marBottom w:val="0"/>
      <w:divBdr>
        <w:top w:val="none" w:sz="0" w:space="0" w:color="auto"/>
        <w:left w:val="none" w:sz="0" w:space="0" w:color="auto"/>
        <w:bottom w:val="none" w:sz="0" w:space="0" w:color="auto"/>
        <w:right w:val="none" w:sz="0" w:space="0" w:color="auto"/>
      </w:divBdr>
    </w:div>
    <w:div w:id="1678847207">
      <w:bodyDiv w:val="1"/>
      <w:marLeft w:val="0"/>
      <w:marRight w:val="0"/>
      <w:marTop w:val="0"/>
      <w:marBottom w:val="0"/>
      <w:divBdr>
        <w:top w:val="none" w:sz="0" w:space="0" w:color="auto"/>
        <w:left w:val="none" w:sz="0" w:space="0" w:color="auto"/>
        <w:bottom w:val="none" w:sz="0" w:space="0" w:color="auto"/>
        <w:right w:val="none" w:sz="0" w:space="0" w:color="auto"/>
      </w:divBdr>
    </w:div>
    <w:div w:id="1748722734">
      <w:bodyDiv w:val="1"/>
      <w:marLeft w:val="0"/>
      <w:marRight w:val="0"/>
      <w:marTop w:val="0"/>
      <w:marBottom w:val="0"/>
      <w:divBdr>
        <w:top w:val="none" w:sz="0" w:space="0" w:color="auto"/>
        <w:left w:val="none" w:sz="0" w:space="0" w:color="auto"/>
        <w:bottom w:val="none" w:sz="0" w:space="0" w:color="auto"/>
        <w:right w:val="none" w:sz="0" w:space="0" w:color="auto"/>
      </w:divBdr>
    </w:div>
    <w:div w:id="1863861994">
      <w:bodyDiv w:val="1"/>
      <w:marLeft w:val="0"/>
      <w:marRight w:val="0"/>
      <w:marTop w:val="0"/>
      <w:marBottom w:val="0"/>
      <w:divBdr>
        <w:top w:val="none" w:sz="0" w:space="0" w:color="auto"/>
        <w:left w:val="none" w:sz="0" w:space="0" w:color="auto"/>
        <w:bottom w:val="none" w:sz="0" w:space="0" w:color="auto"/>
        <w:right w:val="none" w:sz="0" w:space="0" w:color="auto"/>
      </w:divBdr>
    </w:div>
    <w:div w:id="2044283949">
      <w:bodyDiv w:val="1"/>
      <w:marLeft w:val="0"/>
      <w:marRight w:val="0"/>
      <w:marTop w:val="0"/>
      <w:marBottom w:val="0"/>
      <w:divBdr>
        <w:top w:val="none" w:sz="0" w:space="0" w:color="auto"/>
        <w:left w:val="none" w:sz="0" w:space="0" w:color="auto"/>
        <w:bottom w:val="none" w:sz="0" w:space="0" w:color="auto"/>
        <w:right w:val="none" w:sz="0" w:space="0" w:color="auto"/>
      </w:divBdr>
      <w:divsChild>
        <w:div w:id="1517037084">
          <w:marLeft w:val="0"/>
          <w:marRight w:val="0"/>
          <w:marTop w:val="0"/>
          <w:marBottom w:val="0"/>
          <w:divBdr>
            <w:top w:val="none" w:sz="0" w:space="0" w:color="auto"/>
            <w:left w:val="none" w:sz="0" w:space="0" w:color="auto"/>
            <w:bottom w:val="none" w:sz="0" w:space="0" w:color="auto"/>
            <w:right w:val="none" w:sz="0" w:space="0" w:color="auto"/>
          </w:divBdr>
          <w:divsChild>
            <w:div w:id="467744565">
              <w:marLeft w:val="0"/>
              <w:marRight w:val="0"/>
              <w:marTop w:val="120"/>
              <w:marBottom w:val="0"/>
              <w:divBdr>
                <w:top w:val="none" w:sz="0" w:space="0" w:color="auto"/>
                <w:left w:val="none" w:sz="0" w:space="0" w:color="auto"/>
                <w:bottom w:val="none" w:sz="0" w:space="0" w:color="auto"/>
                <w:right w:val="none" w:sz="0" w:space="0" w:color="auto"/>
              </w:divBdr>
            </w:div>
            <w:div w:id="337273448">
              <w:marLeft w:val="0"/>
              <w:marRight w:val="0"/>
              <w:marTop w:val="0"/>
              <w:marBottom w:val="0"/>
              <w:divBdr>
                <w:top w:val="none" w:sz="0" w:space="0" w:color="auto"/>
                <w:left w:val="none" w:sz="0" w:space="0" w:color="auto"/>
                <w:bottom w:val="none" w:sz="0" w:space="0" w:color="auto"/>
                <w:right w:val="none" w:sz="0" w:space="0" w:color="auto"/>
              </w:divBdr>
            </w:div>
          </w:divsChild>
        </w:div>
        <w:div w:id="790979419">
          <w:marLeft w:val="0"/>
          <w:marRight w:val="0"/>
          <w:marTop w:val="0"/>
          <w:marBottom w:val="0"/>
          <w:divBdr>
            <w:top w:val="none" w:sz="0" w:space="0" w:color="auto"/>
            <w:left w:val="none" w:sz="0" w:space="0" w:color="auto"/>
            <w:bottom w:val="none" w:sz="0" w:space="0" w:color="auto"/>
            <w:right w:val="none" w:sz="0" w:space="0" w:color="auto"/>
          </w:divBdr>
          <w:divsChild>
            <w:div w:id="156701271">
              <w:marLeft w:val="0"/>
              <w:marRight w:val="0"/>
              <w:marTop w:val="120"/>
              <w:marBottom w:val="0"/>
              <w:divBdr>
                <w:top w:val="none" w:sz="0" w:space="0" w:color="auto"/>
                <w:left w:val="none" w:sz="0" w:space="0" w:color="auto"/>
                <w:bottom w:val="none" w:sz="0" w:space="0" w:color="auto"/>
                <w:right w:val="none" w:sz="0" w:space="0" w:color="auto"/>
              </w:divBdr>
            </w:div>
            <w:div w:id="389546679">
              <w:marLeft w:val="0"/>
              <w:marRight w:val="0"/>
              <w:marTop w:val="0"/>
              <w:marBottom w:val="0"/>
              <w:divBdr>
                <w:top w:val="none" w:sz="0" w:space="0" w:color="auto"/>
                <w:left w:val="none" w:sz="0" w:space="0" w:color="auto"/>
                <w:bottom w:val="none" w:sz="0" w:space="0" w:color="auto"/>
                <w:right w:val="none" w:sz="0" w:space="0" w:color="auto"/>
              </w:divBdr>
            </w:div>
          </w:divsChild>
        </w:div>
        <w:div w:id="1339231266">
          <w:marLeft w:val="0"/>
          <w:marRight w:val="0"/>
          <w:marTop w:val="0"/>
          <w:marBottom w:val="0"/>
          <w:divBdr>
            <w:top w:val="none" w:sz="0" w:space="0" w:color="auto"/>
            <w:left w:val="none" w:sz="0" w:space="0" w:color="auto"/>
            <w:bottom w:val="none" w:sz="0" w:space="0" w:color="auto"/>
            <w:right w:val="none" w:sz="0" w:space="0" w:color="auto"/>
          </w:divBdr>
          <w:divsChild>
            <w:div w:id="1205874852">
              <w:marLeft w:val="0"/>
              <w:marRight w:val="0"/>
              <w:marTop w:val="120"/>
              <w:marBottom w:val="0"/>
              <w:divBdr>
                <w:top w:val="none" w:sz="0" w:space="0" w:color="auto"/>
                <w:left w:val="none" w:sz="0" w:space="0" w:color="auto"/>
                <w:bottom w:val="none" w:sz="0" w:space="0" w:color="auto"/>
                <w:right w:val="none" w:sz="0" w:space="0" w:color="auto"/>
              </w:divBdr>
            </w:div>
            <w:div w:id="663315265">
              <w:marLeft w:val="0"/>
              <w:marRight w:val="0"/>
              <w:marTop w:val="0"/>
              <w:marBottom w:val="0"/>
              <w:divBdr>
                <w:top w:val="none" w:sz="0" w:space="0" w:color="auto"/>
                <w:left w:val="none" w:sz="0" w:space="0" w:color="auto"/>
                <w:bottom w:val="none" w:sz="0" w:space="0" w:color="auto"/>
                <w:right w:val="none" w:sz="0" w:space="0" w:color="auto"/>
              </w:divBdr>
            </w:div>
          </w:divsChild>
        </w:div>
        <w:div w:id="1254781604">
          <w:marLeft w:val="0"/>
          <w:marRight w:val="0"/>
          <w:marTop w:val="0"/>
          <w:marBottom w:val="0"/>
          <w:divBdr>
            <w:top w:val="none" w:sz="0" w:space="0" w:color="auto"/>
            <w:left w:val="none" w:sz="0" w:space="0" w:color="auto"/>
            <w:bottom w:val="none" w:sz="0" w:space="0" w:color="auto"/>
            <w:right w:val="none" w:sz="0" w:space="0" w:color="auto"/>
          </w:divBdr>
          <w:divsChild>
            <w:div w:id="134874619">
              <w:marLeft w:val="0"/>
              <w:marRight w:val="0"/>
              <w:marTop w:val="120"/>
              <w:marBottom w:val="0"/>
              <w:divBdr>
                <w:top w:val="none" w:sz="0" w:space="0" w:color="auto"/>
                <w:left w:val="none" w:sz="0" w:space="0" w:color="auto"/>
                <w:bottom w:val="none" w:sz="0" w:space="0" w:color="auto"/>
                <w:right w:val="none" w:sz="0" w:space="0" w:color="auto"/>
              </w:divBdr>
            </w:div>
            <w:div w:id="1717200551">
              <w:marLeft w:val="0"/>
              <w:marRight w:val="0"/>
              <w:marTop w:val="0"/>
              <w:marBottom w:val="0"/>
              <w:divBdr>
                <w:top w:val="none" w:sz="0" w:space="0" w:color="auto"/>
                <w:left w:val="none" w:sz="0" w:space="0" w:color="auto"/>
                <w:bottom w:val="none" w:sz="0" w:space="0" w:color="auto"/>
                <w:right w:val="none" w:sz="0" w:space="0" w:color="auto"/>
              </w:divBdr>
            </w:div>
          </w:divsChild>
        </w:div>
        <w:div w:id="329988755">
          <w:marLeft w:val="0"/>
          <w:marRight w:val="0"/>
          <w:marTop w:val="0"/>
          <w:marBottom w:val="0"/>
          <w:divBdr>
            <w:top w:val="none" w:sz="0" w:space="0" w:color="auto"/>
            <w:left w:val="none" w:sz="0" w:space="0" w:color="auto"/>
            <w:bottom w:val="none" w:sz="0" w:space="0" w:color="auto"/>
            <w:right w:val="none" w:sz="0" w:space="0" w:color="auto"/>
          </w:divBdr>
          <w:divsChild>
            <w:div w:id="362637586">
              <w:marLeft w:val="0"/>
              <w:marRight w:val="0"/>
              <w:marTop w:val="120"/>
              <w:marBottom w:val="0"/>
              <w:divBdr>
                <w:top w:val="none" w:sz="0" w:space="0" w:color="auto"/>
                <w:left w:val="none" w:sz="0" w:space="0" w:color="auto"/>
                <w:bottom w:val="none" w:sz="0" w:space="0" w:color="auto"/>
                <w:right w:val="none" w:sz="0" w:space="0" w:color="auto"/>
              </w:divBdr>
            </w:div>
            <w:div w:id="255939854">
              <w:marLeft w:val="0"/>
              <w:marRight w:val="0"/>
              <w:marTop w:val="0"/>
              <w:marBottom w:val="0"/>
              <w:divBdr>
                <w:top w:val="none" w:sz="0" w:space="0" w:color="auto"/>
                <w:left w:val="none" w:sz="0" w:space="0" w:color="auto"/>
                <w:bottom w:val="none" w:sz="0" w:space="0" w:color="auto"/>
                <w:right w:val="none" w:sz="0" w:space="0" w:color="auto"/>
              </w:divBdr>
            </w:div>
          </w:divsChild>
        </w:div>
        <w:div w:id="1763451690">
          <w:marLeft w:val="0"/>
          <w:marRight w:val="0"/>
          <w:marTop w:val="0"/>
          <w:marBottom w:val="0"/>
          <w:divBdr>
            <w:top w:val="none" w:sz="0" w:space="0" w:color="auto"/>
            <w:left w:val="none" w:sz="0" w:space="0" w:color="auto"/>
            <w:bottom w:val="none" w:sz="0" w:space="0" w:color="auto"/>
            <w:right w:val="none" w:sz="0" w:space="0" w:color="auto"/>
          </w:divBdr>
          <w:divsChild>
            <w:div w:id="1114398417">
              <w:marLeft w:val="0"/>
              <w:marRight w:val="0"/>
              <w:marTop w:val="120"/>
              <w:marBottom w:val="0"/>
              <w:divBdr>
                <w:top w:val="none" w:sz="0" w:space="0" w:color="auto"/>
                <w:left w:val="none" w:sz="0" w:space="0" w:color="auto"/>
                <w:bottom w:val="none" w:sz="0" w:space="0" w:color="auto"/>
                <w:right w:val="none" w:sz="0" w:space="0" w:color="auto"/>
              </w:divBdr>
            </w:div>
            <w:div w:id="244341869">
              <w:marLeft w:val="0"/>
              <w:marRight w:val="0"/>
              <w:marTop w:val="0"/>
              <w:marBottom w:val="0"/>
              <w:divBdr>
                <w:top w:val="none" w:sz="0" w:space="0" w:color="auto"/>
                <w:left w:val="none" w:sz="0" w:space="0" w:color="auto"/>
                <w:bottom w:val="none" w:sz="0" w:space="0" w:color="auto"/>
                <w:right w:val="none" w:sz="0" w:space="0" w:color="auto"/>
              </w:divBdr>
            </w:div>
          </w:divsChild>
        </w:div>
        <w:div w:id="644239486">
          <w:marLeft w:val="0"/>
          <w:marRight w:val="0"/>
          <w:marTop w:val="0"/>
          <w:marBottom w:val="0"/>
          <w:divBdr>
            <w:top w:val="none" w:sz="0" w:space="0" w:color="auto"/>
            <w:left w:val="none" w:sz="0" w:space="0" w:color="auto"/>
            <w:bottom w:val="none" w:sz="0" w:space="0" w:color="auto"/>
            <w:right w:val="none" w:sz="0" w:space="0" w:color="auto"/>
          </w:divBdr>
          <w:divsChild>
            <w:div w:id="241333588">
              <w:marLeft w:val="0"/>
              <w:marRight w:val="0"/>
              <w:marTop w:val="120"/>
              <w:marBottom w:val="0"/>
              <w:divBdr>
                <w:top w:val="none" w:sz="0" w:space="0" w:color="auto"/>
                <w:left w:val="none" w:sz="0" w:space="0" w:color="auto"/>
                <w:bottom w:val="none" w:sz="0" w:space="0" w:color="auto"/>
                <w:right w:val="none" w:sz="0" w:space="0" w:color="auto"/>
              </w:divBdr>
            </w:div>
            <w:div w:id="1225291218">
              <w:marLeft w:val="0"/>
              <w:marRight w:val="0"/>
              <w:marTop w:val="0"/>
              <w:marBottom w:val="0"/>
              <w:divBdr>
                <w:top w:val="none" w:sz="0" w:space="0" w:color="auto"/>
                <w:left w:val="none" w:sz="0" w:space="0" w:color="auto"/>
                <w:bottom w:val="none" w:sz="0" w:space="0" w:color="auto"/>
                <w:right w:val="none" w:sz="0" w:space="0" w:color="auto"/>
              </w:divBdr>
            </w:div>
          </w:divsChild>
        </w:div>
        <w:div w:id="668943950">
          <w:marLeft w:val="0"/>
          <w:marRight w:val="0"/>
          <w:marTop w:val="0"/>
          <w:marBottom w:val="0"/>
          <w:divBdr>
            <w:top w:val="none" w:sz="0" w:space="0" w:color="auto"/>
            <w:left w:val="none" w:sz="0" w:space="0" w:color="auto"/>
            <w:bottom w:val="none" w:sz="0" w:space="0" w:color="auto"/>
            <w:right w:val="none" w:sz="0" w:space="0" w:color="auto"/>
          </w:divBdr>
          <w:divsChild>
            <w:div w:id="276259843">
              <w:marLeft w:val="0"/>
              <w:marRight w:val="0"/>
              <w:marTop w:val="120"/>
              <w:marBottom w:val="0"/>
              <w:divBdr>
                <w:top w:val="none" w:sz="0" w:space="0" w:color="auto"/>
                <w:left w:val="none" w:sz="0" w:space="0" w:color="auto"/>
                <w:bottom w:val="none" w:sz="0" w:space="0" w:color="auto"/>
                <w:right w:val="none" w:sz="0" w:space="0" w:color="auto"/>
              </w:divBdr>
            </w:div>
            <w:div w:id="1648171424">
              <w:marLeft w:val="0"/>
              <w:marRight w:val="0"/>
              <w:marTop w:val="0"/>
              <w:marBottom w:val="0"/>
              <w:divBdr>
                <w:top w:val="none" w:sz="0" w:space="0" w:color="auto"/>
                <w:left w:val="none" w:sz="0" w:space="0" w:color="auto"/>
                <w:bottom w:val="none" w:sz="0" w:space="0" w:color="auto"/>
                <w:right w:val="none" w:sz="0" w:space="0" w:color="auto"/>
              </w:divBdr>
            </w:div>
          </w:divsChild>
        </w:div>
        <w:div w:id="1362440592">
          <w:marLeft w:val="0"/>
          <w:marRight w:val="0"/>
          <w:marTop w:val="0"/>
          <w:marBottom w:val="0"/>
          <w:divBdr>
            <w:top w:val="none" w:sz="0" w:space="0" w:color="auto"/>
            <w:left w:val="none" w:sz="0" w:space="0" w:color="auto"/>
            <w:bottom w:val="none" w:sz="0" w:space="0" w:color="auto"/>
            <w:right w:val="none" w:sz="0" w:space="0" w:color="auto"/>
          </w:divBdr>
          <w:divsChild>
            <w:div w:id="1039622762">
              <w:marLeft w:val="0"/>
              <w:marRight w:val="0"/>
              <w:marTop w:val="120"/>
              <w:marBottom w:val="0"/>
              <w:divBdr>
                <w:top w:val="none" w:sz="0" w:space="0" w:color="auto"/>
                <w:left w:val="none" w:sz="0" w:space="0" w:color="auto"/>
                <w:bottom w:val="none" w:sz="0" w:space="0" w:color="auto"/>
                <w:right w:val="none" w:sz="0" w:space="0" w:color="auto"/>
              </w:divBdr>
            </w:div>
            <w:div w:id="66748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837845">
      <w:bodyDiv w:val="1"/>
      <w:marLeft w:val="0"/>
      <w:marRight w:val="0"/>
      <w:marTop w:val="0"/>
      <w:marBottom w:val="0"/>
      <w:divBdr>
        <w:top w:val="none" w:sz="0" w:space="0" w:color="auto"/>
        <w:left w:val="none" w:sz="0" w:space="0" w:color="auto"/>
        <w:bottom w:val="none" w:sz="0" w:space="0" w:color="auto"/>
        <w:right w:val="none" w:sz="0" w:space="0" w:color="auto"/>
      </w:divBdr>
    </w:div>
    <w:div w:id="2137947118">
      <w:bodyDiv w:val="1"/>
      <w:marLeft w:val="0"/>
      <w:marRight w:val="0"/>
      <w:marTop w:val="0"/>
      <w:marBottom w:val="0"/>
      <w:divBdr>
        <w:top w:val="none" w:sz="0" w:space="0" w:color="auto"/>
        <w:left w:val="none" w:sz="0" w:space="0" w:color="auto"/>
        <w:bottom w:val="none" w:sz="0" w:space="0" w:color="auto"/>
        <w:right w:val="none" w:sz="0" w:space="0" w:color="auto"/>
      </w:divBdr>
    </w:div>
    <w:div w:id="214670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hyperlink" Target="https://eur-lex.europa.eu/legal-content/EN/TXT/HTML/?uri=CELEX:02009L0138-20210630&amp;from=EN"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https://eur-lex.europa.eu/legal-content/EN/TXT/HTML/?uri=CELEX:02009L0138-20210630&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9E51603F667B741A4811158D6610032" ma:contentTypeVersion="6" ma:contentTypeDescription="Create a new document." ma:contentTypeScope="" ma:versionID="06847174281308d4db7a0fc666ff3543">
  <xsd:schema xmlns:xsd="http://www.w3.org/2001/XMLSchema" xmlns:xs="http://www.w3.org/2001/XMLSchema" xmlns:p="http://schemas.microsoft.com/office/2006/metadata/properties" xmlns:ns2="b0fcbd8f-2e36-4f64-88a6-3241e85c3423" xmlns:ns3="1a8aaede-0969-4492-85bb-2d6e544517a4" targetNamespace="http://schemas.microsoft.com/office/2006/metadata/properties" ma:root="true" ma:fieldsID="5c09385fb5c6a6858b06e9d3a4e4df14" ns2:_="" ns3:_="">
    <xsd:import namespace="b0fcbd8f-2e36-4f64-88a6-3241e85c3423"/>
    <xsd:import namespace="1a8aaede-0969-4492-85bb-2d6e544517a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cbd8f-2e36-4f64-88a6-3241e85c34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aaede-0969-4492-85bb-2d6e544517a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46FC18-50ED-4764-8269-77AB7101B3F1}">
  <ds:schemaRefs>
    <ds:schemaRef ds:uri="http://schemas.microsoft.com/sharepoint/v3/contenttype/forms"/>
  </ds:schemaRefs>
</ds:datastoreItem>
</file>

<file path=customXml/itemProps2.xml><?xml version="1.0" encoding="utf-8"?>
<ds:datastoreItem xmlns:ds="http://schemas.openxmlformats.org/officeDocument/2006/customXml" ds:itemID="{1B72C6D5-811E-4087-9502-C4ADAC052222}">
  <ds:schemaRefs>
    <ds:schemaRef ds:uri="http://schemas.openxmlformats.org/officeDocument/2006/bibliography"/>
  </ds:schemaRefs>
</ds:datastoreItem>
</file>

<file path=customXml/itemProps3.xml><?xml version="1.0" encoding="utf-8"?>
<ds:datastoreItem xmlns:ds="http://schemas.openxmlformats.org/officeDocument/2006/customXml" ds:itemID="{794B2FD2-8EEC-4A52-862B-D6E728CFA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cbd8f-2e36-4f64-88a6-3241e85c3423"/>
    <ds:schemaRef ds:uri="1a8aaede-0969-4492-85bb-2d6e54451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92B45C-3CAF-48E5-A323-40B6B9D649D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6993</Words>
  <Characters>39865</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Heck</dc:creator>
  <cp:keywords/>
  <dc:description/>
  <cp:lastModifiedBy>Christophe Heck</cp:lastModifiedBy>
  <cp:revision>3</cp:revision>
  <dcterms:created xsi:type="dcterms:W3CDTF">2022-03-23T10:42:00Z</dcterms:created>
  <dcterms:modified xsi:type="dcterms:W3CDTF">2022-03-23T10:42:00Z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0x01010089E51603F667B741A4811158D6610032</vt:lpwstr>
  </property>
  <property fmtid="{D5CDD505-2E9C-101B-9397-08002B2CF9AE}" pid="3" name="MSIP_Label_90c2fedb-0da6-4717-8531-d16a1b9930f4_Enabled">
    <vt:lpwstr>true</vt:lpwstr>
  </property>
  <property fmtid="{D5CDD505-2E9C-101B-9397-08002B2CF9AE}" pid="4" name="MSIP_Label_90c2fedb-0da6-4717-8531-d16a1b9930f4_SetDate">
    <vt:lpwstr>2022-03-11T12:46:24Z</vt:lpwstr>
  </property>
  <property fmtid="{D5CDD505-2E9C-101B-9397-08002B2CF9AE}" pid="5" name="MSIP_Label_90c2fedb-0da6-4717-8531-d16a1b9930f4_Method">
    <vt:lpwstr>Standard</vt:lpwstr>
  </property>
  <property fmtid="{D5CDD505-2E9C-101B-9397-08002B2CF9AE}" pid="6" name="MSIP_Label_90c2fedb-0da6-4717-8531-d16a1b9930f4_Name">
    <vt:lpwstr>90c2fedb-0da6-4717-8531-d16a1b9930f4</vt:lpwstr>
  </property>
  <property fmtid="{D5CDD505-2E9C-101B-9397-08002B2CF9AE}" pid="7" name="MSIP_Label_90c2fedb-0da6-4717-8531-d16a1b9930f4_SiteId">
    <vt:lpwstr>45597f60-6e37-4be7-acfb-4c9e23b261ea</vt:lpwstr>
  </property>
  <property fmtid="{D5CDD505-2E9C-101B-9397-08002B2CF9AE}" pid="8" name="MSIP_Label_90c2fedb-0da6-4717-8531-d16a1b9930f4_ActionId">
    <vt:lpwstr>4af8cccf-6466-45fe-976d-41bc61243402</vt:lpwstr>
  </property>
  <property fmtid="{D5CDD505-2E9C-101B-9397-08002B2CF9AE}" pid="9" name="MSIP_Label_90c2fedb-0da6-4717-8531-d16a1b9930f4_ContentBits">
    <vt:lpwstr>0</vt:lpwstr>
  </property>
  <property fmtid="{D5CDD505-2E9C-101B-9397-08002B2CF9AE}" pid="10" name="Sensitivity">
    <vt:lpwstr>Internal</vt:lpwstr>
  </property>
  <property fmtid="{D5CDD505-2E9C-101B-9397-08002B2CF9AE}" pid="11" name="brcSensitivity">
    <vt:lpwstr>Internal</vt:lpwstr>
  </property>
</Properties>
</file>